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5F8A8A" w14:textId="5C98F262" w:rsidR="006F290D" w:rsidRPr="00DA5296" w:rsidRDefault="006F290D">
      <w:pPr>
        <w:pStyle w:val="Heading1"/>
        <w:spacing w:before="0" w:line="240" w:lineRule="auto"/>
        <w:jc w:val="both"/>
        <w:rPr>
          <w:rFonts w:ascii="Tahoma" w:hAnsi="Tahoma" w:cs="Tahoma"/>
          <w:sz w:val="24"/>
          <w:szCs w:val="24"/>
          <w:rPrChange w:id="0" w:author="JCTR SED1" w:date="2021-09-06T15:06:00Z">
            <w:rPr>
              <w:rFonts w:ascii="Times New Roman" w:hAnsi="Times New Roman" w:cs="Times New Roman"/>
              <w:sz w:val="24"/>
              <w:szCs w:val="24"/>
            </w:rPr>
          </w:rPrChange>
        </w:rPr>
        <w:pPrChange w:id="1" w:author="JCTR SED1" w:date="2021-09-06T15:06:00Z">
          <w:pPr>
            <w:pStyle w:val="Heading1"/>
            <w:spacing w:before="0" w:line="240" w:lineRule="auto"/>
          </w:pPr>
        </w:pPrChange>
      </w:pPr>
      <w:bookmarkStart w:id="2" w:name="_Hlk63371313"/>
      <w:bookmarkStart w:id="3" w:name="_GoBack"/>
      <w:bookmarkEnd w:id="3"/>
      <w:r w:rsidRPr="00DA5296">
        <w:rPr>
          <w:rFonts w:ascii="Tahoma" w:hAnsi="Tahoma" w:cs="Tahoma"/>
          <w:sz w:val="24"/>
          <w:szCs w:val="24"/>
          <w:rPrChange w:id="4" w:author="JCTR SED1" w:date="2021-09-06T15:06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BNNB Statement           </w:t>
      </w:r>
      <w:del w:id="5" w:author="JCTR SED1" w:date="2021-09-06T15:08:00Z">
        <w:r w:rsidRPr="00DA5296" w:rsidDel="00DA5296">
          <w:rPr>
            <w:rFonts w:ascii="Tahoma" w:hAnsi="Tahoma" w:cs="Tahoma"/>
            <w:sz w:val="24"/>
            <w:szCs w:val="24"/>
            <w:rPrChange w:id="6" w:author="JCTR SED1" w:date="2021-09-06T15:06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                        </w:delText>
        </w:r>
      </w:del>
      <w:r w:rsidRPr="00DA5296">
        <w:rPr>
          <w:rFonts w:ascii="Tahoma" w:hAnsi="Tahoma" w:cs="Tahoma"/>
          <w:sz w:val="24"/>
          <w:szCs w:val="24"/>
          <w:rPrChange w:id="7" w:author="JCTR SED1" w:date="2021-09-06T15:06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                                     </w:t>
      </w:r>
      <w:r w:rsidR="00B637A1" w:rsidRPr="00DA5296">
        <w:rPr>
          <w:rFonts w:ascii="Tahoma" w:hAnsi="Tahoma" w:cs="Tahoma"/>
          <w:sz w:val="24"/>
          <w:szCs w:val="24"/>
          <w:rPrChange w:id="8" w:author="JCTR SED1" w:date="2021-09-06T15:06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                       </w:t>
      </w:r>
      <w:r w:rsidR="00B637A1" w:rsidRPr="00DA5296">
        <w:rPr>
          <w:rFonts w:ascii="Tahoma" w:hAnsi="Tahoma" w:cs="Tahoma"/>
          <w:sz w:val="24"/>
          <w:szCs w:val="24"/>
          <w:rPrChange w:id="9" w:author="JCTR SED1" w:date="2021-09-06T15:06:00Z">
            <w:rPr>
              <w:rFonts w:ascii="Times New Roman" w:hAnsi="Times New Roman" w:cs="Times New Roman"/>
              <w:sz w:val="24"/>
              <w:szCs w:val="24"/>
            </w:rPr>
          </w:rPrChange>
        </w:rPr>
        <w:tab/>
        <w:t xml:space="preserve">   7</w:t>
      </w:r>
      <w:r w:rsidRPr="00DA5296">
        <w:rPr>
          <w:rFonts w:ascii="Tahoma" w:hAnsi="Tahoma" w:cs="Tahoma"/>
          <w:sz w:val="24"/>
          <w:szCs w:val="24"/>
          <w:vertAlign w:val="superscript"/>
          <w:rPrChange w:id="10" w:author="JCTR SED1" w:date="2021-09-06T15:06:00Z">
            <w:rPr>
              <w:rFonts w:ascii="Times New Roman" w:hAnsi="Times New Roman" w:cs="Times New Roman"/>
              <w:sz w:val="24"/>
              <w:szCs w:val="24"/>
              <w:vertAlign w:val="superscript"/>
            </w:rPr>
          </w:rPrChange>
        </w:rPr>
        <w:t>th</w:t>
      </w:r>
      <w:r w:rsidR="00B637A1" w:rsidRPr="00DA5296">
        <w:rPr>
          <w:rFonts w:ascii="Tahoma" w:hAnsi="Tahoma" w:cs="Tahoma"/>
          <w:sz w:val="24"/>
          <w:szCs w:val="24"/>
          <w:rPrChange w:id="11" w:author="JCTR SED1" w:date="2021-09-06T15:06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 August</w:t>
      </w:r>
      <w:r w:rsidRPr="00DA5296">
        <w:rPr>
          <w:rFonts w:ascii="Tahoma" w:hAnsi="Tahoma" w:cs="Tahoma"/>
          <w:sz w:val="24"/>
          <w:szCs w:val="24"/>
          <w:rPrChange w:id="12" w:author="JCTR SED1" w:date="2021-09-06T15:06:00Z">
            <w:rPr>
              <w:rFonts w:ascii="Times New Roman" w:hAnsi="Times New Roman" w:cs="Times New Roman"/>
              <w:sz w:val="24"/>
              <w:szCs w:val="24"/>
            </w:rPr>
          </w:rPrChange>
        </w:rPr>
        <w:t>, 2021</w:t>
      </w:r>
    </w:p>
    <w:p w14:paraId="4E5299B6" w14:textId="430B3809" w:rsidR="006F290D" w:rsidRPr="00DA5296" w:rsidRDefault="00DA5296">
      <w:pPr>
        <w:pStyle w:val="Heading1"/>
        <w:spacing w:line="240" w:lineRule="auto"/>
        <w:jc w:val="center"/>
        <w:rPr>
          <w:rStyle w:val="IntenseEmphasis"/>
          <w:rFonts w:ascii="Tahoma" w:hAnsi="Tahoma" w:cs="Tahoma"/>
          <w:i w:val="0"/>
          <w:sz w:val="24"/>
          <w:szCs w:val="24"/>
          <w:rPrChange w:id="13" w:author="JCTR SED1" w:date="2021-09-06T15:06:00Z">
            <w:rPr>
              <w:rStyle w:val="IntenseEmphasis"/>
              <w:rFonts w:ascii="Times New Roman" w:hAnsi="Times New Roman" w:cs="Times New Roman"/>
              <w:i w:val="0"/>
              <w:sz w:val="26"/>
              <w:szCs w:val="26"/>
            </w:rPr>
          </w:rPrChange>
        </w:rPr>
        <w:pPrChange w:id="14" w:author="JCTR SED1" w:date="2021-09-06T15:34:00Z">
          <w:pPr>
            <w:pStyle w:val="Heading1"/>
            <w:jc w:val="center"/>
          </w:pPr>
        </w:pPrChange>
      </w:pPr>
      <w:ins w:id="15" w:author="JCTR SED1" w:date="2021-09-06T15:09:00Z">
        <w:r>
          <w:rPr>
            <w:rStyle w:val="IntenseEmphasis"/>
            <w:rFonts w:ascii="Tahoma" w:hAnsi="Tahoma" w:cs="Tahoma"/>
            <w:sz w:val="24"/>
            <w:szCs w:val="24"/>
          </w:rPr>
          <w:t xml:space="preserve">A </w:t>
        </w:r>
      </w:ins>
      <w:r w:rsidR="00B637A1" w:rsidRPr="00DA5296">
        <w:rPr>
          <w:rStyle w:val="IntenseEmphasis"/>
          <w:rFonts w:ascii="Tahoma" w:hAnsi="Tahoma" w:cs="Tahoma"/>
          <w:sz w:val="24"/>
          <w:szCs w:val="24"/>
          <w:rPrChange w:id="16" w:author="JCTR SED1" w:date="2021-09-06T15:06:00Z">
            <w:rPr>
              <w:rStyle w:val="IntenseEmphasis"/>
              <w:rFonts w:ascii="Times New Roman" w:hAnsi="Times New Roman" w:cs="Times New Roman"/>
              <w:sz w:val="26"/>
              <w:szCs w:val="26"/>
            </w:rPr>
          </w:rPrChange>
        </w:rPr>
        <w:t>New Hope for the Zambian People</w:t>
      </w:r>
      <w:r w:rsidR="00BD17B6" w:rsidRPr="00DA5296">
        <w:rPr>
          <w:rStyle w:val="IntenseEmphasis"/>
          <w:rFonts w:ascii="Tahoma" w:hAnsi="Tahoma" w:cs="Tahoma"/>
          <w:sz w:val="24"/>
          <w:szCs w:val="24"/>
          <w:rPrChange w:id="17" w:author="JCTR SED1" w:date="2021-09-06T15:06:00Z">
            <w:rPr>
              <w:rStyle w:val="IntenseEmphasis"/>
              <w:rFonts w:ascii="Times New Roman" w:hAnsi="Times New Roman" w:cs="Times New Roman"/>
              <w:sz w:val="26"/>
              <w:szCs w:val="26"/>
            </w:rPr>
          </w:rPrChange>
        </w:rPr>
        <w:t xml:space="preserve"> through </w:t>
      </w:r>
      <w:del w:id="18" w:author="JCTR SED1" w:date="2021-09-06T15:09:00Z">
        <w:r w:rsidR="00BD17B6" w:rsidRPr="00DA5296" w:rsidDel="00DA5296">
          <w:rPr>
            <w:rStyle w:val="IntenseEmphasis"/>
            <w:rFonts w:ascii="Tahoma" w:hAnsi="Tahoma" w:cs="Tahoma"/>
            <w:sz w:val="24"/>
            <w:szCs w:val="24"/>
            <w:rPrChange w:id="19" w:author="JCTR SED1" w:date="2021-09-06T15:06:00Z">
              <w:rPr>
                <w:rStyle w:val="IntenseEmphasis"/>
                <w:rFonts w:ascii="Times New Roman" w:hAnsi="Times New Roman" w:cs="Times New Roman"/>
                <w:sz w:val="26"/>
                <w:szCs w:val="26"/>
              </w:rPr>
            </w:rPrChange>
          </w:rPr>
          <w:delText>positive m</w:delText>
        </w:r>
      </w:del>
      <w:ins w:id="20" w:author="JCTR SED1" w:date="2021-09-06T15:09:00Z">
        <w:r>
          <w:rPr>
            <w:rStyle w:val="IntenseEmphasis"/>
            <w:rFonts w:ascii="Tahoma" w:hAnsi="Tahoma" w:cs="Tahoma"/>
            <w:sz w:val="24"/>
            <w:szCs w:val="24"/>
          </w:rPr>
          <w:t>M</w:t>
        </w:r>
      </w:ins>
      <w:r w:rsidR="00BD17B6" w:rsidRPr="00DA5296">
        <w:rPr>
          <w:rStyle w:val="IntenseEmphasis"/>
          <w:rFonts w:ascii="Tahoma" w:hAnsi="Tahoma" w:cs="Tahoma"/>
          <w:sz w:val="24"/>
          <w:szCs w:val="24"/>
          <w:rPrChange w:id="21" w:author="JCTR SED1" w:date="2021-09-06T15:06:00Z">
            <w:rPr>
              <w:rStyle w:val="IntenseEmphasis"/>
              <w:rFonts w:ascii="Times New Roman" w:hAnsi="Times New Roman" w:cs="Times New Roman"/>
              <w:sz w:val="26"/>
              <w:szCs w:val="26"/>
            </w:rPr>
          </w:rPrChange>
        </w:rPr>
        <w:t xml:space="preserve">acroeconomic </w:t>
      </w:r>
      <w:ins w:id="22" w:author="JCTR SED1" w:date="2021-09-06T15:09:00Z">
        <w:r>
          <w:rPr>
            <w:rStyle w:val="IntenseEmphasis"/>
            <w:rFonts w:ascii="Tahoma" w:hAnsi="Tahoma" w:cs="Tahoma"/>
            <w:sz w:val="24"/>
            <w:szCs w:val="24"/>
          </w:rPr>
          <w:t>S</w:t>
        </w:r>
      </w:ins>
      <w:del w:id="23" w:author="JCTR SED1" w:date="2021-09-06T15:09:00Z">
        <w:r w:rsidR="00BD17B6" w:rsidRPr="00DA5296" w:rsidDel="00DA5296">
          <w:rPr>
            <w:rStyle w:val="IntenseEmphasis"/>
            <w:rFonts w:ascii="Tahoma" w:hAnsi="Tahoma" w:cs="Tahoma"/>
            <w:sz w:val="24"/>
            <w:szCs w:val="24"/>
            <w:rPrChange w:id="24" w:author="JCTR SED1" w:date="2021-09-06T15:06:00Z">
              <w:rPr>
                <w:rStyle w:val="IntenseEmphasis"/>
                <w:rFonts w:ascii="Times New Roman" w:hAnsi="Times New Roman" w:cs="Times New Roman"/>
                <w:sz w:val="26"/>
                <w:szCs w:val="26"/>
              </w:rPr>
            </w:rPrChange>
          </w:rPr>
          <w:delText>s</w:delText>
        </w:r>
      </w:del>
      <w:r w:rsidR="00BD17B6" w:rsidRPr="00DA5296">
        <w:rPr>
          <w:rStyle w:val="IntenseEmphasis"/>
          <w:rFonts w:ascii="Tahoma" w:hAnsi="Tahoma" w:cs="Tahoma"/>
          <w:sz w:val="24"/>
          <w:szCs w:val="24"/>
          <w:rPrChange w:id="25" w:author="JCTR SED1" w:date="2021-09-06T15:06:00Z">
            <w:rPr>
              <w:rStyle w:val="IntenseEmphasis"/>
              <w:rFonts w:ascii="Times New Roman" w:hAnsi="Times New Roman" w:cs="Times New Roman"/>
              <w:sz w:val="26"/>
              <w:szCs w:val="26"/>
            </w:rPr>
          </w:rPrChange>
        </w:rPr>
        <w:t>tability</w:t>
      </w:r>
    </w:p>
    <w:p w14:paraId="51DFC331" w14:textId="73F03876" w:rsidR="006F290D" w:rsidRPr="00DA5296" w:rsidRDefault="006F290D">
      <w:pPr>
        <w:spacing w:line="240" w:lineRule="auto"/>
        <w:jc w:val="both"/>
        <w:rPr>
          <w:rFonts w:ascii="Tahoma" w:hAnsi="Tahoma" w:cs="Tahoma"/>
          <w:color w:val="000000" w:themeColor="text1"/>
          <w:sz w:val="24"/>
          <w:szCs w:val="24"/>
          <w:rPrChange w:id="26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pPrChange w:id="27" w:author="JCTR SED1" w:date="2021-09-06T15:06:00Z">
          <w:pPr>
            <w:jc w:val="both"/>
          </w:pPr>
        </w:pPrChange>
      </w:pPr>
      <w:r w:rsidRPr="00DA5296">
        <w:rPr>
          <w:rFonts w:ascii="Tahoma" w:hAnsi="Tahoma" w:cs="Tahoma"/>
          <w:color w:val="000000" w:themeColor="text1"/>
          <w:sz w:val="24"/>
          <w:szCs w:val="24"/>
          <w:rPrChange w:id="28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 xml:space="preserve">The Jesuit Centre for Theological Reflection (JCTR) Basic Needs and Nutrition Basket (BNNB) for a family of five living in Lusaka </w:t>
      </w:r>
      <w:r w:rsidR="001338BE" w:rsidRPr="00DA5296">
        <w:rPr>
          <w:rFonts w:ascii="Tahoma" w:hAnsi="Tahoma" w:cs="Tahoma"/>
          <w:color w:val="000000" w:themeColor="text1"/>
          <w:sz w:val="24"/>
          <w:szCs w:val="24"/>
          <w:rPrChange w:id="29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 xml:space="preserve">in </w:t>
      </w:r>
      <w:r w:rsidR="00E4066F" w:rsidRPr="00DA5296">
        <w:rPr>
          <w:rFonts w:ascii="Tahoma" w:hAnsi="Tahoma" w:cs="Tahoma"/>
          <w:color w:val="000000" w:themeColor="text1"/>
          <w:sz w:val="24"/>
          <w:szCs w:val="24"/>
          <w:rPrChange w:id="30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 xml:space="preserve">the month of </w:t>
      </w:r>
      <w:r w:rsidR="001338BE" w:rsidRPr="00DA5296">
        <w:rPr>
          <w:rFonts w:ascii="Tahoma" w:hAnsi="Tahoma" w:cs="Tahoma"/>
          <w:color w:val="000000" w:themeColor="text1"/>
          <w:sz w:val="24"/>
          <w:szCs w:val="24"/>
          <w:rPrChange w:id="31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>August</w:t>
      </w:r>
      <w:r w:rsidRPr="00DA5296">
        <w:rPr>
          <w:rFonts w:ascii="Tahoma" w:hAnsi="Tahoma" w:cs="Tahoma"/>
          <w:color w:val="000000" w:themeColor="text1"/>
          <w:sz w:val="24"/>
          <w:szCs w:val="24"/>
          <w:rPrChange w:id="32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 xml:space="preserve"> 2021 </w:t>
      </w:r>
      <w:r w:rsidR="001338BE" w:rsidRPr="00DA5296">
        <w:rPr>
          <w:rFonts w:ascii="Tahoma" w:hAnsi="Tahoma" w:cs="Tahoma"/>
          <w:color w:val="000000" w:themeColor="text1"/>
          <w:sz w:val="24"/>
          <w:szCs w:val="24"/>
          <w:rPrChange w:id="33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 xml:space="preserve">stood at K8, 413.65. This showed </w:t>
      </w:r>
      <w:del w:id="34" w:author="JCTR SED1" w:date="2021-09-06T15:16:00Z">
        <w:r w:rsidR="00851370" w:rsidRPr="00DA5296" w:rsidDel="00C11AC0">
          <w:rPr>
            <w:rFonts w:ascii="Tahoma" w:hAnsi="Tahoma" w:cs="Tahoma"/>
            <w:color w:val="000000" w:themeColor="text1"/>
            <w:sz w:val="24"/>
            <w:szCs w:val="24"/>
            <w:rPrChange w:id="35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>a</w:delText>
        </w:r>
      </w:del>
      <w:ins w:id="36" w:author="JCTR SED1" w:date="2021-09-06T15:16:00Z">
        <w:r w:rsidR="00C11AC0" w:rsidRPr="00E66780">
          <w:rPr>
            <w:rFonts w:ascii="Tahoma" w:hAnsi="Tahoma" w:cs="Tahoma"/>
            <w:color w:val="000000" w:themeColor="text1"/>
            <w:sz w:val="24"/>
            <w:szCs w:val="24"/>
          </w:rPr>
          <w:t>a</w:t>
        </w:r>
      </w:ins>
      <w:r w:rsidR="001338BE" w:rsidRPr="00DA5296">
        <w:rPr>
          <w:rFonts w:ascii="Tahoma" w:hAnsi="Tahoma" w:cs="Tahoma"/>
          <w:color w:val="000000" w:themeColor="text1"/>
          <w:sz w:val="24"/>
          <w:szCs w:val="24"/>
          <w:rPrChange w:id="37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 xml:space="preserve"> K81.87 decline from </w:t>
      </w:r>
      <w:ins w:id="38" w:author="JCTR SED1" w:date="2021-09-06T08:08:00Z">
        <w:r w:rsidR="00BF0988" w:rsidRPr="00DA5296">
          <w:rPr>
            <w:rFonts w:ascii="Tahoma" w:hAnsi="Tahoma" w:cs="Tahoma"/>
            <w:color w:val="000000" w:themeColor="text1"/>
            <w:sz w:val="24"/>
            <w:szCs w:val="24"/>
            <w:rPrChange w:id="39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t xml:space="preserve">the </w:t>
        </w:r>
      </w:ins>
      <w:r w:rsidR="001338BE" w:rsidRPr="00DA5296">
        <w:rPr>
          <w:rFonts w:ascii="Tahoma" w:hAnsi="Tahoma" w:cs="Tahoma"/>
          <w:color w:val="000000" w:themeColor="text1"/>
          <w:sz w:val="24"/>
          <w:szCs w:val="24"/>
          <w:rPrChange w:id="40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 xml:space="preserve">July basket which </w:t>
      </w:r>
      <w:del w:id="41" w:author="JCTR SED1" w:date="2021-09-06T08:08:00Z">
        <w:r w:rsidR="001338BE" w:rsidRPr="00DA5296" w:rsidDel="00BF0988">
          <w:rPr>
            <w:rFonts w:ascii="Tahoma" w:hAnsi="Tahoma" w:cs="Tahoma"/>
            <w:color w:val="000000" w:themeColor="text1"/>
            <w:sz w:val="24"/>
            <w:szCs w:val="24"/>
            <w:rPrChange w:id="42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 xml:space="preserve">was </w:delText>
        </w:r>
      </w:del>
      <w:ins w:id="43" w:author="JCTR SED1" w:date="2021-09-06T08:08:00Z">
        <w:r w:rsidR="00BF0988" w:rsidRPr="00DA5296">
          <w:rPr>
            <w:rFonts w:ascii="Tahoma" w:hAnsi="Tahoma" w:cs="Tahoma"/>
            <w:color w:val="000000" w:themeColor="text1"/>
            <w:sz w:val="24"/>
            <w:szCs w:val="24"/>
            <w:rPrChange w:id="44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t xml:space="preserve">stood at </w:t>
        </w:r>
      </w:ins>
      <w:r w:rsidRPr="00DA5296">
        <w:rPr>
          <w:rFonts w:ascii="Tahoma" w:hAnsi="Tahoma" w:cs="Tahoma"/>
          <w:color w:val="000000" w:themeColor="text1"/>
          <w:sz w:val="24"/>
          <w:szCs w:val="24"/>
          <w:rPrChange w:id="45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 xml:space="preserve">K8, </w:t>
      </w:r>
      <w:r w:rsidR="001338BE" w:rsidRPr="00DA5296">
        <w:rPr>
          <w:rFonts w:ascii="Tahoma" w:hAnsi="Tahoma" w:cs="Tahoma"/>
          <w:color w:val="000000" w:themeColor="text1"/>
          <w:sz w:val="24"/>
          <w:szCs w:val="24"/>
          <w:rPrChange w:id="46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>495.52</w:t>
      </w:r>
      <w:r w:rsidRPr="00DA5296">
        <w:rPr>
          <w:rFonts w:ascii="Tahoma" w:hAnsi="Tahoma" w:cs="Tahoma"/>
          <w:color w:val="000000" w:themeColor="text1"/>
          <w:sz w:val="24"/>
          <w:szCs w:val="24"/>
          <w:rPrChange w:id="47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>. The movement in the basket is attributed to price mov</w:t>
      </w:r>
      <w:r w:rsidR="001338BE" w:rsidRPr="00DA5296">
        <w:rPr>
          <w:rFonts w:ascii="Tahoma" w:hAnsi="Tahoma" w:cs="Tahoma"/>
          <w:color w:val="000000" w:themeColor="text1"/>
          <w:sz w:val="24"/>
          <w:szCs w:val="24"/>
          <w:rPrChange w:id="48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>ements in items such as</w:t>
      </w:r>
      <w:r w:rsidR="00851370" w:rsidRPr="00DA5296">
        <w:rPr>
          <w:rFonts w:ascii="Tahoma" w:hAnsi="Tahoma" w:cs="Tahoma"/>
          <w:color w:val="000000" w:themeColor="text1"/>
          <w:sz w:val="24"/>
          <w:szCs w:val="24"/>
          <w:rPrChange w:id="49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 xml:space="preserve"> 2kg of soya pieces which went down by K64.56 to K108.81 from K173.37, </w:t>
      </w:r>
      <w:r w:rsidR="0055275D" w:rsidRPr="00DA5296">
        <w:rPr>
          <w:rFonts w:ascii="Tahoma" w:hAnsi="Tahoma" w:cs="Tahoma"/>
          <w:color w:val="000000" w:themeColor="text1"/>
          <w:sz w:val="24"/>
          <w:szCs w:val="24"/>
          <w:rPrChange w:id="50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 xml:space="preserve">14kg of other fruits </w:t>
      </w:r>
      <w:ins w:id="51" w:author="JCTR SED1" w:date="2021-09-06T08:10:00Z">
        <w:r w:rsidR="00BF0988" w:rsidRPr="00DA5296">
          <w:rPr>
            <w:rFonts w:ascii="Tahoma" w:hAnsi="Tahoma" w:cs="Tahoma"/>
            <w:color w:val="000000" w:themeColor="text1"/>
            <w:sz w:val="24"/>
            <w:szCs w:val="24"/>
            <w:rPrChange w:id="52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t xml:space="preserve">which </w:t>
        </w:r>
      </w:ins>
      <w:r w:rsidR="0055275D" w:rsidRPr="00DA5296">
        <w:rPr>
          <w:rFonts w:ascii="Tahoma" w:hAnsi="Tahoma" w:cs="Tahoma"/>
          <w:color w:val="000000" w:themeColor="text1"/>
          <w:sz w:val="24"/>
          <w:szCs w:val="24"/>
          <w:rPrChange w:id="53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>reduced by K18.74 from K316.56 to K297.82</w:t>
      </w:r>
      <w:r w:rsidR="00E4066F" w:rsidRPr="00DA5296">
        <w:rPr>
          <w:rFonts w:ascii="Tahoma" w:hAnsi="Tahoma" w:cs="Tahoma"/>
          <w:color w:val="000000" w:themeColor="text1"/>
          <w:sz w:val="24"/>
          <w:szCs w:val="24"/>
          <w:rPrChange w:id="54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 xml:space="preserve">, </w:t>
      </w:r>
      <w:r w:rsidR="00851370" w:rsidRPr="00DA5296">
        <w:rPr>
          <w:rFonts w:ascii="Tahoma" w:hAnsi="Tahoma" w:cs="Tahoma"/>
          <w:color w:val="000000" w:themeColor="text1"/>
          <w:sz w:val="24"/>
          <w:szCs w:val="24"/>
          <w:rPrChange w:id="55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>2kg of beef reduced by K16.57 from K155.14 to K138.57</w:t>
      </w:r>
      <w:r w:rsidR="0055275D" w:rsidRPr="00DA5296">
        <w:rPr>
          <w:rFonts w:ascii="Tahoma" w:hAnsi="Tahoma" w:cs="Tahoma"/>
          <w:color w:val="000000" w:themeColor="text1"/>
          <w:sz w:val="24"/>
          <w:szCs w:val="24"/>
          <w:rPrChange w:id="56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>, 3.6 litres of cooking oil showed a decline of K17.17 moving to K148.94 from K166.11</w:t>
      </w:r>
      <w:r w:rsidR="00E4066F" w:rsidRPr="00DA5296">
        <w:rPr>
          <w:rFonts w:ascii="Tahoma" w:hAnsi="Tahoma" w:cs="Tahoma"/>
          <w:color w:val="000000" w:themeColor="text1"/>
          <w:sz w:val="24"/>
          <w:szCs w:val="24"/>
          <w:rPrChange w:id="57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>,</w:t>
      </w:r>
      <w:r w:rsidR="001338BE" w:rsidRPr="00DA5296">
        <w:rPr>
          <w:rFonts w:ascii="Tahoma" w:hAnsi="Tahoma" w:cs="Tahoma"/>
          <w:color w:val="000000" w:themeColor="text1"/>
          <w:sz w:val="24"/>
          <w:szCs w:val="24"/>
          <w:rPrChange w:id="58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 xml:space="preserve"> a kg of pounded groundnuts reduced by </w:t>
      </w:r>
      <w:r w:rsidR="00851370" w:rsidRPr="00DA5296">
        <w:rPr>
          <w:rFonts w:ascii="Tahoma" w:hAnsi="Tahoma" w:cs="Tahoma"/>
          <w:color w:val="000000" w:themeColor="text1"/>
          <w:sz w:val="24"/>
          <w:szCs w:val="24"/>
          <w:rPrChange w:id="59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>K1</w:t>
      </w:r>
      <w:r w:rsidRPr="00DA5296">
        <w:rPr>
          <w:rFonts w:ascii="Tahoma" w:hAnsi="Tahoma" w:cs="Tahoma"/>
          <w:color w:val="000000" w:themeColor="text1"/>
          <w:sz w:val="24"/>
          <w:szCs w:val="24"/>
          <w:rPrChange w:id="60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>5</w:t>
      </w:r>
      <w:r w:rsidR="00851370" w:rsidRPr="00DA5296">
        <w:rPr>
          <w:rFonts w:ascii="Tahoma" w:hAnsi="Tahoma" w:cs="Tahoma"/>
          <w:color w:val="000000" w:themeColor="text1"/>
          <w:sz w:val="24"/>
          <w:szCs w:val="24"/>
          <w:rPrChange w:id="61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>.52 from K61.22 to K45.70, the price of 40kg of vegetables reduced by K</w:t>
      </w:r>
      <w:r w:rsidR="0055275D" w:rsidRPr="00DA5296">
        <w:rPr>
          <w:rFonts w:ascii="Tahoma" w:hAnsi="Tahoma" w:cs="Tahoma"/>
          <w:color w:val="000000" w:themeColor="text1"/>
          <w:sz w:val="24"/>
          <w:szCs w:val="24"/>
          <w:rPrChange w:id="62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>15.24 from K5</w:t>
      </w:r>
      <w:r w:rsidR="00851370" w:rsidRPr="00DA5296">
        <w:rPr>
          <w:rFonts w:ascii="Tahoma" w:hAnsi="Tahoma" w:cs="Tahoma"/>
          <w:color w:val="000000" w:themeColor="text1"/>
          <w:sz w:val="24"/>
          <w:szCs w:val="24"/>
          <w:rPrChange w:id="63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>17.08 to K501.24</w:t>
      </w:r>
      <w:r w:rsidR="0055275D" w:rsidRPr="00DA5296">
        <w:rPr>
          <w:rFonts w:ascii="Tahoma" w:hAnsi="Tahoma" w:cs="Tahoma"/>
          <w:color w:val="000000" w:themeColor="text1"/>
          <w:sz w:val="24"/>
          <w:szCs w:val="24"/>
          <w:rPrChange w:id="64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 xml:space="preserve">. </w:t>
      </w:r>
      <w:r w:rsidR="00E4066F" w:rsidRPr="00DA5296">
        <w:rPr>
          <w:rFonts w:ascii="Tahoma" w:hAnsi="Tahoma" w:cs="Tahoma"/>
          <w:color w:val="000000" w:themeColor="text1"/>
          <w:sz w:val="24"/>
          <w:szCs w:val="24"/>
          <w:rPrChange w:id="65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 xml:space="preserve">The basket recorded price increases in </w:t>
      </w:r>
      <w:r w:rsidR="0055275D" w:rsidRPr="00DA5296">
        <w:rPr>
          <w:rFonts w:ascii="Tahoma" w:hAnsi="Tahoma" w:cs="Tahoma"/>
          <w:color w:val="000000" w:themeColor="text1"/>
          <w:sz w:val="24"/>
          <w:szCs w:val="24"/>
          <w:rPrChange w:id="66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>food items. 16kg of bananas increased by K36.49 from</w:t>
      </w:r>
      <w:r w:rsidR="00E4066F" w:rsidRPr="00DA5296">
        <w:rPr>
          <w:rFonts w:ascii="Tahoma" w:hAnsi="Tahoma" w:cs="Tahoma"/>
          <w:color w:val="000000" w:themeColor="text1"/>
          <w:sz w:val="24"/>
          <w:szCs w:val="24"/>
          <w:rPrChange w:id="67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 xml:space="preserve"> </w:t>
      </w:r>
      <w:r w:rsidR="0055275D" w:rsidRPr="00DA5296">
        <w:rPr>
          <w:rFonts w:ascii="Tahoma" w:hAnsi="Tahoma" w:cs="Tahoma"/>
          <w:color w:val="000000" w:themeColor="text1"/>
          <w:sz w:val="24"/>
          <w:szCs w:val="24"/>
          <w:rPrChange w:id="68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>K217.05 to K253.54 and from the non-food but essential items, the price of 2 90kg bags of charcoal increased by K18.4 from K720 to K738.4.</w:t>
      </w:r>
      <w:r w:rsidRPr="00DA5296">
        <w:rPr>
          <w:rFonts w:ascii="Tahoma" w:hAnsi="Tahoma" w:cs="Tahoma"/>
          <w:color w:val="000000" w:themeColor="text1"/>
          <w:sz w:val="24"/>
          <w:szCs w:val="24"/>
          <w:rPrChange w:id="69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 xml:space="preserve">   </w:t>
      </w:r>
    </w:p>
    <w:p w14:paraId="1050141B" w14:textId="4452C4E0" w:rsidR="006F290D" w:rsidRPr="00DA5296" w:rsidRDefault="00E4066F">
      <w:pPr>
        <w:spacing w:line="240" w:lineRule="auto"/>
        <w:jc w:val="both"/>
        <w:rPr>
          <w:rFonts w:ascii="Tahoma" w:hAnsi="Tahoma" w:cs="Tahoma"/>
          <w:color w:val="000000" w:themeColor="text1"/>
          <w:sz w:val="24"/>
          <w:szCs w:val="24"/>
          <w:rPrChange w:id="70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pPrChange w:id="71" w:author="JCTR SED1" w:date="2021-09-06T15:06:00Z">
          <w:pPr>
            <w:jc w:val="both"/>
          </w:pPr>
        </w:pPrChange>
      </w:pPr>
      <w:del w:id="72" w:author="JCTR SED1" w:date="2021-09-06T15:10:00Z">
        <w:r w:rsidRPr="00DA5296" w:rsidDel="00DA5296">
          <w:rPr>
            <w:rFonts w:ascii="Tahoma" w:hAnsi="Tahoma" w:cs="Tahoma"/>
            <w:color w:val="000000" w:themeColor="text1"/>
            <w:sz w:val="24"/>
            <w:szCs w:val="24"/>
            <w:rPrChange w:id="73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>Given that we are in</w:delText>
        </w:r>
        <w:r w:rsidR="00BD17B6" w:rsidRPr="00DA5296" w:rsidDel="00DA5296">
          <w:rPr>
            <w:rFonts w:ascii="Tahoma" w:hAnsi="Tahoma" w:cs="Tahoma"/>
            <w:color w:val="000000" w:themeColor="text1"/>
            <w:sz w:val="24"/>
            <w:szCs w:val="24"/>
            <w:rPrChange w:id="74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 xml:space="preserve"> th</w:delText>
        </w:r>
      </w:del>
      <w:ins w:id="75" w:author="JCTR SED1" w:date="2021-09-06T15:10:00Z">
        <w:r w:rsidR="00DA5296">
          <w:rPr>
            <w:rFonts w:ascii="Tahoma" w:hAnsi="Tahoma" w:cs="Tahoma"/>
            <w:color w:val="000000" w:themeColor="text1"/>
            <w:sz w:val="24"/>
            <w:szCs w:val="24"/>
          </w:rPr>
          <w:t>The abundance of soya beans on the market given the</w:t>
        </w:r>
      </w:ins>
      <w:del w:id="76" w:author="JCTR SED1" w:date="2021-09-06T15:10:00Z">
        <w:r w:rsidR="00BD17B6" w:rsidRPr="00DA5296" w:rsidDel="00DA5296">
          <w:rPr>
            <w:rFonts w:ascii="Tahoma" w:hAnsi="Tahoma" w:cs="Tahoma"/>
            <w:color w:val="000000" w:themeColor="text1"/>
            <w:sz w:val="24"/>
            <w:szCs w:val="24"/>
            <w:rPrChange w:id="77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>e</w:delText>
        </w:r>
      </w:del>
      <w:r w:rsidR="00BD17B6" w:rsidRPr="00DA5296">
        <w:rPr>
          <w:rFonts w:ascii="Tahoma" w:hAnsi="Tahoma" w:cs="Tahoma"/>
          <w:color w:val="000000" w:themeColor="text1"/>
          <w:sz w:val="24"/>
          <w:szCs w:val="24"/>
          <w:rPrChange w:id="78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 xml:space="preserve"> harvesting </w:t>
      </w:r>
      <w:del w:id="79" w:author="JCTR SED1" w:date="2021-09-06T15:11:00Z">
        <w:r w:rsidR="00BD17B6" w:rsidRPr="00DA5296" w:rsidDel="00DA5296">
          <w:rPr>
            <w:rFonts w:ascii="Tahoma" w:hAnsi="Tahoma" w:cs="Tahoma"/>
            <w:color w:val="000000" w:themeColor="text1"/>
            <w:sz w:val="24"/>
            <w:szCs w:val="24"/>
            <w:rPrChange w:id="80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>period</w:delText>
        </w:r>
        <w:r w:rsidR="002E7E58" w:rsidRPr="00DA5296" w:rsidDel="00DA5296">
          <w:rPr>
            <w:rFonts w:ascii="Tahoma" w:hAnsi="Tahoma" w:cs="Tahoma"/>
            <w:color w:val="000000" w:themeColor="text1"/>
            <w:sz w:val="24"/>
            <w:szCs w:val="24"/>
            <w:rPrChange w:id="81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 xml:space="preserve"> for soya bean</w:delText>
        </w:r>
        <w:r w:rsidR="00B637A1" w:rsidRPr="00DA5296" w:rsidDel="00DA5296">
          <w:rPr>
            <w:rFonts w:ascii="Tahoma" w:hAnsi="Tahoma" w:cs="Tahoma"/>
            <w:color w:val="000000" w:themeColor="text1"/>
            <w:sz w:val="24"/>
            <w:szCs w:val="24"/>
            <w:rPrChange w:id="82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 xml:space="preserve"> it</w:delText>
        </w:r>
      </w:del>
      <w:ins w:id="83" w:author="JCTR SED1" w:date="2021-09-06T15:11:00Z">
        <w:r w:rsidR="00DA5296">
          <w:rPr>
            <w:rFonts w:ascii="Tahoma" w:hAnsi="Tahoma" w:cs="Tahoma"/>
            <w:color w:val="000000" w:themeColor="text1"/>
            <w:sz w:val="24"/>
            <w:szCs w:val="24"/>
          </w:rPr>
          <w:t>season</w:t>
        </w:r>
      </w:ins>
      <w:r w:rsidR="00B637A1" w:rsidRPr="00DA5296">
        <w:rPr>
          <w:rFonts w:ascii="Tahoma" w:hAnsi="Tahoma" w:cs="Tahoma"/>
          <w:color w:val="000000" w:themeColor="text1"/>
          <w:sz w:val="24"/>
          <w:szCs w:val="24"/>
          <w:rPrChange w:id="84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 xml:space="preserve"> has been</w:t>
      </w:r>
      <w:r w:rsidR="006F290D" w:rsidRPr="00DA5296">
        <w:rPr>
          <w:rFonts w:ascii="Tahoma" w:hAnsi="Tahoma" w:cs="Tahoma"/>
          <w:color w:val="000000" w:themeColor="text1"/>
          <w:sz w:val="24"/>
          <w:szCs w:val="24"/>
          <w:rPrChange w:id="85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 xml:space="preserve"> noted </w:t>
      </w:r>
      <w:del w:id="86" w:author="JCTR SED1" w:date="2021-09-06T15:11:00Z">
        <w:r w:rsidR="00B637A1" w:rsidRPr="00DA5296" w:rsidDel="00C11AC0">
          <w:rPr>
            <w:rFonts w:ascii="Tahoma" w:hAnsi="Tahoma" w:cs="Tahoma"/>
            <w:color w:val="000000" w:themeColor="text1"/>
            <w:sz w:val="24"/>
            <w:szCs w:val="24"/>
            <w:rPrChange w:id="87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 xml:space="preserve">this </w:delText>
        </w:r>
      </w:del>
      <w:ins w:id="88" w:author="JCTR SED1" w:date="2021-09-06T15:11:00Z">
        <w:r w:rsidR="00C11AC0">
          <w:rPr>
            <w:rFonts w:ascii="Tahoma" w:hAnsi="Tahoma" w:cs="Tahoma"/>
            <w:color w:val="000000" w:themeColor="text1"/>
            <w:sz w:val="24"/>
            <w:szCs w:val="24"/>
          </w:rPr>
          <w:t>and</w:t>
        </w:r>
        <w:r w:rsidR="00C11AC0" w:rsidRPr="00DA5296">
          <w:rPr>
            <w:rFonts w:ascii="Tahoma" w:hAnsi="Tahoma" w:cs="Tahoma"/>
            <w:color w:val="000000" w:themeColor="text1"/>
            <w:sz w:val="24"/>
            <w:szCs w:val="24"/>
            <w:rPrChange w:id="89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t xml:space="preserve"> </w:t>
        </w:r>
      </w:ins>
      <w:r w:rsidR="00B637A1" w:rsidRPr="00DA5296">
        <w:rPr>
          <w:rFonts w:ascii="Tahoma" w:hAnsi="Tahoma" w:cs="Tahoma"/>
          <w:color w:val="000000" w:themeColor="text1"/>
          <w:sz w:val="24"/>
          <w:szCs w:val="24"/>
          <w:rPrChange w:id="90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 xml:space="preserve">might have contributed to the </w:t>
      </w:r>
      <w:ins w:id="91" w:author="JCTR SED1" w:date="2021-09-06T08:11:00Z">
        <w:r w:rsidR="00BF0988" w:rsidRPr="00DA5296">
          <w:rPr>
            <w:rFonts w:ascii="Tahoma" w:hAnsi="Tahoma" w:cs="Tahoma"/>
            <w:color w:val="000000" w:themeColor="text1"/>
            <w:sz w:val="24"/>
            <w:szCs w:val="24"/>
            <w:rPrChange w:id="92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t xml:space="preserve">downward </w:t>
        </w:r>
      </w:ins>
      <w:r w:rsidR="00B637A1" w:rsidRPr="00DA5296">
        <w:rPr>
          <w:rFonts w:ascii="Tahoma" w:hAnsi="Tahoma" w:cs="Tahoma"/>
          <w:color w:val="000000" w:themeColor="text1"/>
          <w:sz w:val="24"/>
          <w:szCs w:val="24"/>
          <w:rPrChange w:id="93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 xml:space="preserve">change in the </w:t>
      </w:r>
      <w:r w:rsidR="006F290D" w:rsidRPr="00DA5296">
        <w:rPr>
          <w:rFonts w:ascii="Tahoma" w:hAnsi="Tahoma" w:cs="Tahoma"/>
          <w:color w:val="000000" w:themeColor="text1"/>
          <w:sz w:val="24"/>
          <w:szCs w:val="24"/>
          <w:rPrChange w:id="94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>price</w:t>
      </w:r>
      <w:r w:rsidR="00B637A1" w:rsidRPr="00DA5296">
        <w:rPr>
          <w:rFonts w:ascii="Tahoma" w:hAnsi="Tahoma" w:cs="Tahoma"/>
          <w:color w:val="000000" w:themeColor="text1"/>
          <w:sz w:val="24"/>
          <w:szCs w:val="24"/>
          <w:rPrChange w:id="95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 xml:space="preserve"> of soya pieces</w:t>
      </w:r>
      <w:ins w:id="96" w:author="JCTR SED1" w:date="2021-09-06T08:11:00Z">
        <w:r w:rsidR="00BF0988" w:rsidRPr="00DA5296">
          <w:rPr>
            <w:rFonts w:ascii="Tahoma" w:hAnsi="Tahoma" w:cs="Tahoma"/>
            <w:color w:val="000000" w:themeColor="text1"/>
            <w:sz w:val="24"/>
            <w:szCs w:val="24"/>
            <w:rPrChange w:id="97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t xml:space="preserve">. </w:t>
        </w:r>
      </w:ins>
      <w:del w:id="98" w:author="JCTR SED1" w:date="2021-09-06T08:11:00Z">
        <w:r w:rsidR="00310345" w:rsidRPr="00DA5296" w:rsidDel="00BF0988">
          <w:rPr>
            <w:rFonts w:ascii="Tahoma" w:hAnsi="Tahoma" w:cs="Tahoma"/>
            <w:color w:val="000000" w:themeColor="text1"/>
            <w:sz w:val="24"/>
            <w:szCs w:val="24"/>
            <w:rPrChange w:id="99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>, given that this</w:delText>
        </w:r>
        <w:r w:rsidRPr="00DA5296" w:rsidDel="00BF0988">
          <w:rPr>
            <w:rFonts w:ascii="Tahoma" w:hAnsi="Tahoma" w:cs="Tahoma"/>
            <w:color w:val="000000" w:themeColor="text1"/>
            <w:sz w:val="24"/>
            <w:szCs w:val="24"/>
            <w:rPrChange w:id="100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 xml:space="preserve"> is one of major inputs</w:delText>
        </w:r>
        <w:r w:rsidR="00310345" w:rsidRPr="00DA5296" w:rsidDel="00BF0988">
          <w:rPr>
            <w:rFonts w:ascii="Tahoma" w:hAnsi="Tahoma" w:cs="Tahoma"/>
            <w:color w:val="000000" w:themeColor="text1"/>
            <w:sz w:val="24"/>
            <w:szCs w:val="24"/>
            <w:rPrChange w:id="101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 xml:space="preserve"> in the production of the said commodity</w:delText>
        </w:r>
        <w:r w:rsidR="00B637A1" w:rsidRPr="00DA5296" w:rsidDel="00BF0988">
          <w:rPr>
            <w:rFonts w:ascii="Tahoma" w:hAnsi="Tahoma" w:cs="Tahoma"/>
            <w:color w:val="000000" w:themeColor="text1"/>
            <w:sz w:val="24"/>
            <w:szCs w:val="24"/>
            <w:rPrChange w:id="102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 xml:space="preserve">. </w:delText>
        </w:r>
      </w:del>
      <w:r w:rsidRPr="00DA5296">
        <w:rPr>
          <w:rFonts w:ascii="Tahoma" w:hAnsi="Tahoma" w:cs="Tahoma"/>
          <w:color w:val="000000" w:themeColor="text1"/>
          <w:sz w:val="24"/>
          <w:szCs w:val="24"/>
          <w:rPrChange w:id="103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>Additionally t</w:t>
      </w:r>
      <w:r w:rsidR="00B637A1" w:rsidRPr="00DA5296">
        <w:rPr>
          <w:rFonts w:ascii="Tahoma" w:hAnsi="Tahoma" w:cs="Tahoma"/>
          <w:color w:val="000000" w:themeColor="text1"/>
          <w:sz w:val="24"/>
          <w:szCs w:val="24"/>
          <w:rPrChange w:id="104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 xml:space="preserve">he price of other fruits </w:t>
      </w:r>
      <w:ins w:id="105" w:author="JCTR SED1" w:date="2021-09-06T15:17:00Z">
        <w:r w:rsidR="00C11AC0">
          <w:rPr>
            <w:rFonts w:ascii="Tahoma" w:hAnsi="Tahoma" w:cs="Tahoma"/>
            <w:color w:val="000000" w:themeColor="text1"/>
            <w:sz w:val="24"/>
            <w:szCs w:val="24"/>
          </w:rPr>
          <w:t xml:space="preserve">(constitutes apples and oranges)) </w:t>
        </w:r>
      </w:ins>
      <w:r w:rsidR="00B637A1" w:rsidRPr="00DA5296">
        <w:rPr>
          <w:rFonts w:ascii="Tahoma" w:hAnsi="Tahoma" w:cs="Tahoma"/>
          <w:color w:val="000000" w:themeColor="text1"/>
          <w:sz w:val="24"/>
          <w:szCs w:val="24"/>
          <w:rPrChange w:id="106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>has shown</w:t>
      </w:r>
      <w:r w:rsidRPr="00DA5296">
        <w:rPr>
          <w:rFonts w:ascii="Tahoma" w:hAnsi="Tahoma" w:cs="Tahoma"/>
          <w:color w:val="000000" w:themeColor="text1"/>
          <w:sz w:val="24"/>
          <w:szCs w:val="24"/>
          <w:rPrChange w:id="107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 xml:space="preserve"> further decline</w:t>
      </w:r>
      <w:r w:rsidR="00B637A1" w:rsidRPr="00DA5296">
        <w:rPr>
          <w:rFonts w:ascii="Tahoma" w:hAnsi="Tahoma" w:cs="Tahoma"/>
          <w:color w:val="000000" w:themeColor="text1"/>
          <w:sz w:val="24"/>
          <w:szCs w:val="24"/>
          <w:rPrChange w:id="108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 xml:space="preserve"> </w:t>
      </w:r>
      <w:ins w:id="109" w:author="JCTR SED1" w:date="2021-09-06T15:16:00Z">
        <w:r w:rsidR="00C11AC0" w:rsidRPr="008D3512">
          <w:rPr>
            <w:rFonts w:ascii="Tahoma" w:hAnsi="Tahoma" w:cs="Tahoma"/>
            <w:color w:val="000000" w:themeColor="text1"/>
            <w:sz w:val="24"/>
            <w:szCs w:val="24"/>
          </w:rPr>
          <w:t>to K297.82</w:t>
        </w:r>
        <w:r w:rsidR="00C11AC0">
          <w:rPr>
            <w:rFonts w:ascii="Tahoma" w:hAnsi="Tahoma" w:cs="Tahoma"/>
            <w:color w:val="000000" w:themeColor="text1"/>
            <w:sz w:val="24"/>
            <w:szCs w:val="24"/>
          </w:rPr>
          <w:t xml:space="preserve"> </w:t>
        </w:r>
      </w:ins>
      <w:r w:rsidR="00B637A1" w:rsidRPr="00DA5296">
        <w:rPr>
          <w:rFonts w:ascii="Tahoma" w:hAnsi="Tahoma" w:cs="Tahoma"/>
          <w:color w:val="000000" w:themeColor="text1"/>
          <w:sz w:val="24"/>
          <w:szCs w:val="24"/>
          <w:rPrChange w:id="110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 xml:space="preserve">from the </w:t>
      </w:r>
      <w:ins w:id="111" w:author="JCTR SED1" w:date="2021-09-06T08:12:00Z">
        <w:r w:rsidR="00BF0988" w:rsidRPr="00DA5296">
          <w:rPr>
            <w:rFonts w:ascii="Tahoma" w:hAnsi="Tahoma" w:cs="Tahoma"/>
            <w:color w:val="000000" w:themeColor="text1"/>
            <w:sz w:val="24"/>
            <w:szCs w:val="24"/>
            <w:rPrChange w:id="112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t xml:space="preserve">high </w:t>
        </w:r>
      </w:ins>
      <w:r w:rsidR="00B637A1" w:rsidRPr="00DA5296">
        <w:rPr>
          <w:rFonts w:ascii="Tahoma" w:hAnsi="Tahoma" w:cs="Tahoma"/>
          <w:color w:val="000000" w:themeColor="text1"/>
          <w:sz w:val="24"/>
          <w:szCs w:val="24"/>
          <w:rPrChange w:id="113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>June price</w:t>
      </w:r>
      <w:r w:rsidR="00310345" w:rsidRPr="00DA5296">
        <w:rPr>
          <w:rFonts w:ascii="Tahoma" w:hAnsi="Tahoma" w:cs="Tahoma"/>
          <w:color w:val="000000" w:themeColor="text1"/>
          <w:sz w:val="24"/>
          <w:szCs w:val="24"/>
          <w:rPrChange w:id="114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 xml:space="preserve"> </w:t>
      </w:r>
      <w:del w:id="115" w:author="JCTR SED1" w:date="2021-09-06T08:12:00Z">
        <w:r w:rsidR="00310345" w:rsidRPr="00DA5296" w:rsidDel="00BF0988">
          <w:rPr>
            <w:rFonts w:ascii="Tahoma" w:hAnsi="Tahoma" w:cs="Tahoma"/>
            <w:color w:val="000000" w:themeColor="text1"/>
            <w:sz w:val="24"/>
            <w:szCs w:val="24"/>
            <w:rPrChange w:id="116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>which stood at</w:delText>
        </w:r>
      </w:del>
      <w:ins w:id="117" w:author="JCTR SED1" w:date="2021-09-06T08:12:00Z">
        <w:r w:rsidR="00BF0988" w:rsidRPr="00DA5296">
          <w:rPr>
            <w:rFonts w:ascii="Tahoma" w:hAnsi="Tahoma" w:cs="Tahoma"/>
            <w:color w:val="000000" w:themeColor="text1"/>
            <w:sz w:val="24"/>
            <w:szCs w:val="24"/>
            <w:rPrChange w:id="118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t>of</w:t>
        </w:r>
      </w:ins>
      <w:r w:rsidR="00310345" w:rsidRPr="00DA5296">
        <w:rPr>
          <w:rFonts w:ascii="Tahoma" w:hAnsi="Tahoma" w:cs="Tahoma"/>
          <w:color w:val="000000" w:themeColor="text1"/>
          <w:sz w:val="24"/>
          <w:szCs w:val="24"/>
          <w:rPrChange w:id="119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 xml:space="preserve"> K431.91</w:t>
      </w:r>
      <w:r w:rsidR="00B637A1" w:rsidRPr="00DA5296">
        <w:rPr>
          <w:rFonts w:ascii="Tahoma" w:hAnsi="Tahoma" w:cs="Tahoma"/>
          <w:color w:val="000000" w:themeColor="text1"/>
          <w:sz w:val="24"/>
          <w:szCs w:val="24"/>
          <w:rPrChange w:id="120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 xml:space="preserve">, </w:t>
      </w:r>
      <w:del w:id="121" w:author="JCTR SED1" w:date="2021-09-06T15:11:00Z">
        <w:r w:rsidR="00B637A1" w:rsidRPr="00DA5296" w:rsidDel="00C11AC0">
          <w:rPr>
            <w:rFonts w:ascii="Tahoma" w:hAnsi="Tahoma" w:cs="Tahoma"/>
            <w:color w:val="000000" w:themeColor="text1"/>
            <w:sz w:val="24"/>
            <w:szCs w:val="24"/>
            <w:rPrChange w:id="122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>this</w:delText>
        </w:r>
        <w:r w:rsidR="00310345" w:rsidRPr="00DA5296" w:rsidDel="00C11AC0">
          <w:rPr>
            <w:rFonts w:ascii="Tahoma" w:hAnsi="Tahoma" w:cs="Tahoma"/>
            <w:color w:val="000000" w:themeColor="text1"/>
            <w:sz w:val="24"/>
            <w:szCs w:val="24"/>
            <w:rPrChange w:id="123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 xml:space="preserve"> movement</w:delText>
        </w:r>
        <w:r w:rsidR="00B637A1" w:rsidRPr="00DA5296" w:rsidDel="00C11AC0">
          <w:rPr>
            <w:rFonts w:ascii="Tahoma" w:hAnsi="Tahoma" w:cs="Tahoma"/>
            <w:color w:val="000000" w:themeColor="text1"/>
            <w:sz w:val="24"/>
            <w:szCs w:val="24"/>
            <w:rPrChange w:id="124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 xml:space="preserve"> may be </w:delText>
        </w:r>
      </w:del>
      <w:r w:rsidR="00B637A1" w:rsidRPr="00DA5296">
        <w:rPr>
          <w:rFonts w:ascii="Tahoma" w:hAnsi="Tahoma" w:cs="Tahoma"/>
          <w:color w:val="000000" w:themeColor="text1"/>
          <w:sz w:val="24"/>
          <w:szCs w:val="24"/>
          <w:rPrChange w:id="125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 xml:space="preserve">attributed to </w:t>
      </w:r>
      <w:ins w:id="126" w:author="JCTR SED1" w:date="2021-09-06T08:12:00Z">
        <w:r w:rsidR="00BF0988" w:rsidRPr="00DA5296">
          <w:rPr>
            <w:rFonts w:ascii="Tahoma" w:hAnsi="Tahoma" w:cs="Tahoma"/>
            <w:color w:val="000000" w:themeColor="text1"/>
            <w:sz w:val="24"/>
            <w:szCs w:val="24"/>
            <w:rPrChange w:id="127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t xml:space="preserve">the significant </w:t>
        </w:r>
      </w:ins>
      <w:r w:rsidR="00B637A1" w:rsidRPr="00DA5296">
        <w:rPr>
          <w:rFonts w:ascii="Tahoma" w:hAnsi="Tahoma" w:cs="Tahoma"/>
          <w:color w:val="000000" w:themeColor="text1"/>
          <w:sz w:val="24"/>
          <w:szCs w:val="24"/>
          <w:rPrChange w:id="128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 xml:space="preserve">downwards </w:t>
      </w:r>
      <w:r w:rsidR="00310345" w:rsidRPr="00DA5296">
        <w:rPr>
          <w:rFonts w:ascii="Tahoma" w:hAnsi="Tahoma" w:cs="Tahoma"/>
          <w:color w:val="000000" w:themeColor="text1"/>
          <w:sz w:val="24"/>
          <w:szCs w:val="24"/>
          <w:rPrChange w:id="129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>movements in the exchange rate as</w:t>
      </w:r>
      <w:del w:id="130" w:author="JCTR SED1" w:date="2021-09-06T08:12:00Z">
        <w:r w:rsidR="00310345" w:rsidRPr="00DA5296" w:rsidDel="00BF0988">
          <w:rPr>
            <w:rFonts w:ascii="Tahoma" w:hAnsi="Tahoma" w:cs="Tahoma"/>
            <w:color w:val="000000" w:themeColor="text1"/>
            <w:sz w:val="24"/>
            <w:szCs w:val="24"/>
            <w:rPrChange w:id="131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 xml:space="preserve"> the</w:delText>
        </w:r>
      </w:del>
      <w:r w:rsidR="00310345" w:rsidRPr="00DA5296">
        <w:rPr>
          <w:rFonts w:ascii="Tahoma" w:hAnsi="Tahoma" w:cs="Tahoma"/>
          <w:color w:val="000000" w:themeColor="text1"/>
          <w:sz w:val="24"/>
          <w:szCs w:val="24"/>
          <w:rPrChange w:id="132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 xml:space="preserve"> </w:t>
      </w:r>
      <w:del w:id="133" w:author="JCTR SED1" w:date="2021-09-06T15:18:00Z">
        <w:r w:rsidR="00310345" w:rsidRPr="00DA5296" w:rsidDel="00C11AC0">
          <w:rPr>
            <w:rFonts w:ascii="Tahoma" w:hAnsi="Tahoma" w:cs="Tahoma"/>
            <w:color w:val="000000" w:themeColor="text1"/>
            <w:sz w:val="24"/>
            <w:szCs w:val="24"/>
            <w:rPrChange w:id="134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 xml:space="preserve">apples and oranges which </w:delText>
        </w:r>
      </w:del>
      <w:del w:id="135" w:author="JCTR SED1" w:date="2021-09-06T15:11:00Z">
        <w:r w:rsidR="00310345" w:rsidRPr="00DA5296" w:rsidDel="00C11AC0">
          <w:rPr>
            <w:rFonts w:ascii="Tahoma" w:hAnsi="Tahoma" w:cs="Tahoma"/>
            <w:color w:val="000000" w:themeColor="text1"/>
            <w:sz w:val="24"/>
            <w:szCs w:val="24"/>
            <w:rPrChange w:id="136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 xml:space="preserve">are </w:delText>
        </w:r>
      </w:del>
      <w:del w:id="137" w:author="JCTR SED1" w:date="2021-09-06T15:18:00Z">
        <w:r w:rsidR="00310345" w:rsidRPr="00DA5296" w:rsidDel="00C11AC0">
          <w:rPr>
            <w:rFonts w:ascii="Tahoma" w:hAnsi="Tahoma" w:cs="Tahoma"/>
            <w:color w:val="000000" w:themeColor="text1"/>
            <w:sz w:val="24"/>
            <w:szCs w:val="24"/>
            <w:rPrChange w:id="138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 xml:space="preserve">constitute </w:delText>
        </w:r>
      </w:del>
      <w:r w:rsidR="00310345" w:rsidRPr="00DA5296">
        <w:rPr>
          <w:rFonts w:ascii="Tahoma" w:hAnsi="Tahoma" w:cs="Tahoma"/>
          <w:color w:val="000000" w:themeColor="text1"/>
          <w:sz w:val="24"/>
          <w:szCs w:val="24"/>
          <w:rPrChange w:id="139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>other fruits are mainly imported</w:t>
      </w:r>
      <w:del w:id="140" w:author="JCTR SED1" w:date="2021-09-06T08:13:00Z">
        <w:r w:rsidR="00310345" w:rsidRPr="00DA5296" w:rsidDel="00BF0988">
          <w:rPr>
            <w:rFonts w:ascii="Tahoma" w:hAnsi="Tahoma" w:cs="Tahoma"/>
            <w:color w:val="000000" w:themeColor="text1"/>
            <w:sz w:val="24"/>
            <w:szCs w:val="24"/>
            <w:rPrChange w:id="141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 xml:space="preserve"> from other countries</w:delText>
        </w:r>
      </w:del>
      <w:r w:rsidR="00310345" w:rsidRPr="00DA5296">
        <w:rPr>
          <w:rFonts w:ascii="Tahoma" w:hAnsi="Tahoma" w:cs="Tahoma"/>
          <w:color w:val="000000" w:themeColor="text1"/>
          <w:sz w:val="24"/>
          <w:szCs w:val="24"/>
          <w:rPrChange w:id="142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>. The other notable decline was in the price of vegetables</w:t>
      </w:r>
      <w:ins w:id="143" w:author="JCTR SED1" w:date="2021-09-06T08:13:00Z">
        <w:r w:rsidR="00BF0988" w:rsidRPr="00DA5296">
          <w:rPr>
            <w:rFonts w:ascii="Tahoma" w:hAnsi="Tahoma" w:cs="Tahoma"/>
            <w:color w:val="000000" w:themeColor="text1"/>
            <w:sz w:val="24"/>
            <w:szCs w:val="24"/>
            <w:rPrChange w:id="144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t xml:space="preserve"> attributed to seasonal change</w:t>
        </w:r>
      </w:ins>
      <w:del w:id="145" w:author="JCTR SED1" w:date="2021-09-06T08:13:00Z">
        <w:r w:rsidR="00310345" w:rsidRPr="00DA5296" w:rsidDel="00BF0988">
          <w:rPr>
            <w:rFonts w:ascii="Tahoma" w:hAnsi="Tahoma" w:cs="Tahoma"/>
            <w:color w:val="000000" w:themeColor="text1"/>
            <w:sz w:val="24"/>
            <w:szCs w:val="24"/>
            <w:rPrChange w:id="146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 xml:space="preserve">. </w:delText>
        </w:r>
        <w:r w:rsidR="00B637A1" w:rsidRPr="00DA5296" w:rsidDel="00BF0988">
          <w:rPr>
            <w:rFonts w:ascii="Tahoma" w:hAnsi="Tahoma" w:cs="Tahoma"/>
            <w:color w:val="000000" w:themeColor="text1"/>
            <w:sz w:val="24"/>
            <w:szCs w:val="24"/>
            <w:rPrChange w:id="147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>A</w:delText>
        </w:r>
      </w:del>
      <w:ins w:id="148" w:author="JCTR SED1" w:date="2021-09-06T08:13:00Z">
        <w:r w:rsidR="00BF0988" w:rsidRPr="00DA5296">
          <w:rPr>
            <w:rFonts w:ascii="Tahoma" w:hAnsi="Tahoma" w:cs="Tahoma"/>
            <w:color w:val="000000" w:themeColor="text1"/>
            <w:sz w:val="24"/>
            <w:szCs w:val="24"/>
            <w:rPrChange w:id="149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t xml:space="preserve"> a</w:t>
        </w:r>
      </w:ins>
      <w:r w:rsidR="00B637A1" w:rsidRPr="00DA5296">
        <w:rPr>
          <w:rFonts w:ascii="Tahoma" w:hAnsi="Tahoma" w:cs="Tahoma"/>
          <w:color w:val="000000" w:themeColor="text1"/>
          <w:sz w:val="24"/>
          <w:szCs w:val="24"/>
          <w:rPrChange w:id="150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 xml:space="preserve">s the </w:t>
      </w:r>
      <w:ins w:id="151" w:author="JCTR SED1" w:date="2021-09-06T08:13:00Z">
        <w:r w:rsidR="00BF0988" w:rsidRPr="00DA5296">
          <w:rPr>
            <w:rFonts w:ascii="Tahoma" w:hAnsi="Tahoma" w:cs="Tahoma"/>
            <w:color w:val="000000" w:themeColor="text1"/>
            <w:sz w:val="24"/>
            <w:szCs w:val="24"/>
            <w:rPrChange w:id="152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t>c</w:t>
        </w:r>
      </w:ins>
      <w:del w:id="153" w:author="JCTR SED1" w:date="2021-09-06T08:13:00Z">
        <w:r w:rsidR="00B637A1" w:rsidRPr="00DA5296" w:rsidDel="00BF0988">
          <w:rPr>
            <w:rFonts w:ascii="Tahoma" w:hAnsi="Tahoma" w:cs="Tahoma"/>
            <w:color w:val="000000" w:themeColor="text1"/>
            <w:sz w:val="24"/>
            <w:szCs w:val="24"/>
            <w:rPrChange w:id="154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>C</w:delText>
        </w:r>
      </w:del>
      <w:r w:rsidR="00B637A1" w:rsidRPr="00DA5296">
        <w:rPr>
          <w:rFonts w:ascii="Tahoma" w:hAnsi="Tahoma" w:cs="Tahoma"/>
          <w:color w:val="000000" w:themeColor="text1"/>
          <w:sz w:val="24"/>
          <w:szCs w:val="24"/>
          <w:rPrChange w:id="155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 xml:space="preserve">ountry heads to </w:t>
      </w:r>
      <w:ins w:id="156" w:author="JCTR SED1" w:date="2021-09-06T08:13:00Z">
        <w:r w:rsidR="00BF0988" w:rsidRPr="00DA5296">
          <w:rPr>
            <w:rFonts w:ascii="Tahoma" w:hAnsi="Tahoma" w:cs="Tahoma"/>
            <w:color w:val="000000" w:themeColor="text1"/>
            <w:sz w:val="24"/>
            <w:szCs w:val="24"/>
            <w:rPrChange w:id="157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t xml:space="preserve">the </w:t>
        </w:r>
      </w:ins>
      <w:r w:rsidR="00B637A1" w:rsidRPr="00DA5296">
        <w:rPr>
          <w:rFonts w:ascii="Tahoma" w:hAnsi="Tahoma" w:cs="Tahoma"/>
          <w:color w:val="000000" w:themeColor="text1"/>
          <w:sz w:val="24"/>
          <w:szCs w:val="24"/>
          <w:rPrChange w:id="158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>warmer season</w:t>
      </w:r>
      <w:del w:id="159" w:author="JCTR SED1" w:date="2021-09-06T08:13:00Z">
        <w:r w:rsidR="00B637A1" w:rsidRPr="00DA5296" w:rsidDel="00BF0988">
          <w:rPr>
            <w:rFonts w:ascii="Tahoma" w:hAnsi="Tahoma" w:cs="Tahoma"/>
            <w:color w:val="000000" w:themeColor="text1"/>
            <w:sz w:val="24"/>
            <w:szCs w:val="24"/>
            <w:rPrChange w:id="160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>,</w:delText>
        </w:r>
      </w:del>
      <w:ins w:id="161" w:author="JCTR SED1" w:date="2021-09-06T08:13:00Z">
        <w:r w:rsidR="00BF0988" w:rsidRPr="00DA5296">
          <w:rPr>
            <w:rFonts w:ascii="Tahoma" w:hAnsi="Tahoma" w:cs="Tahoma"/>
            <w:color w:val="000000" w:themeColor="text1"/>
            <w:sz w:val="24"/>
            <w:szCs w:val="24"/>
            <w:rPrChange w:id="162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t>.</w:t>
        </w:r>
      </w:ins>
      <w:r w:rsidR="00B637A1" w:rsidRPr="00DA5296">
        <w:rPr>
          <w:rFonts w:ascii="Tahoma" w:hAnsi="Tahoma" w:cs="Tahoma"/>
          <w:color w:val="000000" w:themeColor="text1"/>
          <w:sz w:val="24"/>
          <w:szCs w:val="24"/>
          <w:rPrChange w:id="163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 xml:space="preserve"> </w:t>
      </w:r>
      <w:del w:id="164" w:author="JCTR SED1" w:date="2021-09-06T08:13:00Z">
        <w:r w:rsidR="00310345" w:rsidRPr="00DA5296" w:rsidDel="00BF0988">
          <w:rPr>
            <w:rFonts w:ascii="Tahoma" w:hAnsi="Tahoma" w:cs="Tahoma"/>
            <w:color w:val="000000" w:themeColor="text1"/>
            <w:sz w:val="24"/>
            <w:szCs w:val="24"/>
            <w:rPrChange w:id="165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 xml:space="preserve">we have seen </w:delText>
        </w:r>
        <w:r w:rsidR="00B637A1" w:rsidRPr="00DA5296" w:rsidDel="00BF0988">
          <w:rPr>
            <w:rFonts w:ascii="Tahoma" w:hAnsi="Tahoma" w:cs="Tahoma"/>
            <w:color w:val="000000" w:themeColor="text1"/>
            <w:sz w:val="24"/>
            <w:szCs w:val="24"/>
            <w:rPrChange w:id="166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>a downwards movement</w:delText>
        </w:r>
        <w:r w:rsidR="00310345" w:rsidRPr="00DA5296" w:rsidDel="00BF0988">
          <w:rPr>
            <w:rFonts w:ascii="Tahoma" w:hAnsi="Tahoma" w:cs="Tahoma"/>
            <w:color w:val="000000" w:themeColor="text1"/>
            <w:sz w:val="24"/>
            <w:szCs w:val="24"/>
            <w:rPrChange w:id="167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 xml:space="preserve"> in the value of</w:delText>
        </w:r>
        <w:r w:rsidR="00B637A1" w:rsidRPr="00DA5296" w:rsidDel="00BF0988">
          <w:rPr>
            <w:rFonts w:ascii="Tahoma" w:hAnsi="Tahoma" w:cs="Tahoma"/>
            <w:color w:val="000000" w:themeColor="text1"/>
            <w:sz w:val="24"/>
            <w:szCs w:val="24"/>
            <w:rPrChange w:id="168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 xml:space="preserve"> vegetables. </w:delText>
        </w:r>
      </w:del>
    </w:p>
    <w:p w14:paraId="3606DE64" w14:textId="5CD836F1" w:rsidR="000A6D59" w:rsidDel="00DA5296" w:rsidRDefault="00532F5A">
      <w:pPr>
        <w:spacing w:after="0" w:line="240" w:lineRule="auto"/>
        <w:jc w:val="both"/>
        <w:rPr>
          <w:del w:id="169" w:author="JCTR SED1" w:date="2021-09-06T15:07:00Z"/>
          <w:rFonts w:ascii="Tahoma" w:hAnsi="Tahoma" w:cs="Tahoma"/>
          <w:color w:val="000000" w:themeColor="text1"/>
          <w:sz w:val="24"/>
          <w:szCs w:val="24"/>
        </w:rPr>
        <w:pPrChange w:id="170" w:author="JCTR SED1" w:date="2021-09-06T15:14:00Z">
          <w:pPr>
            <w:jc w:val="both"/>
          </w:pPr>
        </w:pPrChange>
      </w:pPr>
      <w:ins w:id="171" w:author="JCTR SED1" w:date="2021-09-06T08:17:00Z">
        <w:r w:rsidRPr="00DA5296">
          <w:rPr>
            <w:rFonts w:ascii="Tahoma" w:hAnsi="Tahoma" w:cs="Tahoma"/>
            <w:color w:val="000000" w:themeColor="text1"/>
            <w:sz w:val="24"/>
            <w:szCs w:val="24"/>
            <w:rPrChange w:id="172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t>In reflecting on the</w:t>
        </w:r>
      </w:ins>
      <w:ins w:id="173" w:author="JCTR SED1" w:date="2021-09-06T08:14:00Z">
        <w:r w:rsidRPr="00DA5296">
          <w:rPr>
            <w:rFonts w:ascii="Tahoma" w:hAnsi="Tahoma" w:cs="Tahoma"/>
            <w:color w:val="000000" w:themeColor="text1"/>
            <w:sz w:val="24"/>
            <w:szCs w:val="24"/>
            <w:rPrChange w:id="174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t xml:space="preserve"> August </w:t>
        </w:r>
        <w:r w:rsidR="00C11AC0" w:rsidRPr="00E66780">
          <w:rPr>
            <w:rFonts w:ascii="Tahoma" w:hAnsi="Tahoma" w:cs="Tahoma"/>
            <w:color w:val="000000" w:themeColor="text1"/>
            <w:sz w:val="24"/>
            <w:szCs w:val="24"/>
          </w:rPr>
          <w:t xml:space="preserve">2021 BNNB, the </w:t>
        </w:r>
      </w:ins>
      <w:ins w:id="175" w:author="JCTR SED1" w:date="2021-09-06T15:18:00Z">
        <w:r w:rsidR="00C11AC0">
          <w:rPr>
            <w:rFonts w:ascii="Tahoma" w:hAnsi="Tahoma" w:cs="Tahoma"/>
            <w:color w:val="000000" w:themeColor="text1"/>
            <w:sz w:val="24"/>
            <w:szCs w:val="24"/>
          </w:rPr>
          <w:t>C</w:t>
        </w:r>
      </w:ins>
      <w:ins w:id="176" w:author="JCTR SED1" w:date="2021-09-06T08:14:00Z">
        <w:r w:rsidR="00DA5296" w:rsidRPr="00DA5296">
          <w:rPr>
            <w:rFonts w:ascii="Tahoma" w:hAnsi="Tahoma" w:cs="Tahoma"/>
            <w:color w:val="000000" w:themeColor="text1"/>
            <w:sz w:val="24"/>
            <w:szCs w:val="24"/>
            <w:rPrChange w:id="177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t>entre does note significant deve</w:t>
        </w:r>
        <w:r w:rsidR="00DA5296" w:rsidRPr="00DA5296">
          <w:rPr>
            <w:rFonts w:ascii="Tahoma" w:hAnsi="Tahoma" w:cs="Tahoma"/>
            <w:color w:val="000000" w:themeColor="text1"/>
            <w:sz w:val="24"/>
            <w:szCs w:val="24"/>
          </w:rPr>
          <w:t>lopments that formed part of the context of this</w:t>
        </w:r>
        <w:r w:rsidR="00DA5296" w:rsidRPr="00DA5296">
          <w:rPr>
            <w:rFonts w:ascii="Tahoma" w:hAnsi="Tahoma" w:cs="Tahoma"/>
            <w:color w:val="000000" w:themeColor="text1"/>
            <w:sz w:val="24"/>
            <w:szCs w:val="24"/>
            <w:rPrChange w:id="178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t xml:space="preserve"> crucial month. </w:t>
        </w:r>
      </w:ins>
      <w:del w:id="179" w:author="JCTR SED1" w:date="2021-09-06T08:14:00Z">
        <w:r w:rsidR="00B637A1" w:rsidRPr="00DA5296" w:rsidDel="00BF0988">
          <w:rPr>
            <w:rFonts w:ascii="Tahoma" w:hAnsi="Tahoma" w:cs="Tahoma"/>
            <w:color w:val="000000" w:themeColor="text1"/>
            <w:sz w:val="24"/>
            <w:szCs w:val="24"/>
            <w:rPrChange w:id="180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>On the 12</w:delText>
        </w:r>
        <w:r w:rsidR="00B637A1" w:rsidRPr="00DA5296" w:rsidDel="00BF0988">
          <w:rPr>
            <w:rFonts w:ascii="Tahoma" w:hAnsi="Tahoma" w:cs="Tahoma"/>
            <w:color w:val="000000" w:themeColor="text1"/>
            <w:sz w:val="24"/>
            <w:szCs w:val="24"/>
            <w:vertAlign w:val="superscript"/>
            <w:rPrChange w:id="181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</w:rPrChange>
          </w:rPr>
          <w:delText>th</w:delText>
        </w:r>
        <w:r w:rsidR="00B637A1" w:rsidRPr="00DA5296" w:rsidDel="00BF0988">
          <w:rPr>
            <w:rFonts w:ascii="Tahoma" w:hAnsi="Tahoma" w:cs="Tahoma"/>
            <w:color w:val="000000" w:themeColor="text1"/>
            <w:sz w:val="24"/>
            <w:szCs w:val="24"/>
            <w:rPrChange w:id="182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 xml:space="preserve"> of </w:delText>
        </w:r>
      </w:del>
      <w:del w:id="183" w:author="JCTR SED1" w:date="2021-09-06T15:04:00Z">
        <w:r w:rsidR="00B637A1" w:rsidRPr="00DA5296" w:rsidDel="00DA5296">
          <w:rPr>
            <w:rFonts w:ascii="Tahoma" w:hAnsi="Tahoma" w:cs="Tahoma"/>
            <w:color w:val="000000" w:themeColor="text1"/>
            <w:sz w:val="24"/>
            <w:szCs w:val="24"/>
            <w:rPrChange w:id="184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>August</w:delText>
        </w:r>
        <w:r w:rsidR="001809C7" w:rsidRPr="00DA5296" w:rsidDel="00DA5296">
          <w:rPr>
            <w:rFonts w:ascii="Tahoma" w:hAnsi="Tahoma" w:cs="Tahoma"/>
            <w:color w:val="000000" w:themeColor="text1"/>
            <w:sz w:val="24"/>
            <w:szCs w:val="24"/>
            <w:rPrChange w:id="185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 xml:space="preserve"> </w:delText>
        </w:r>
      </w:del>
      <w:ins w:id="186" w:author="JCTR SED1" w:date="2021-09-06T15:04:00Z">
        <w:r w:rsidR="00DA5296" w:rsidRPr="00DA5296">
          <w:rPr>
            <w:rFonts w:ascii="Tahoma" w:hAnsi="Tahoma" w:cs="Tahoma"/>
            <w:color w:val="000000" w:themeColor="text1"/>
            <w:sz w:val="24"/>
            <w:szCs w:val="24"/>
            <w:rPrChange w:id="187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t xml:space="preserve">Firstly, the month of August commenced with the </w:t>
        </w:r>
      </w:ins>
      <w:ins w:id="188" w:author="JCTR SED1" w:date="2021-09-06T15:05:00Z">
        <w:r w:rsidR="00DA5296" w:rsidRPr="00DA5296">
          <w:rPr>
            <w:rFonts w:ascii="Tahoma" w:hAnsi="Tahoma" w:cs="Tahoma"/>
            <w:color w:val="000000" w:themeColor="text1"/>
            <w:sz w:val="24"/>
            <w:szCs w:val="24"/>
            <w:rPrChange w:id="189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t xml:space="preserve">start </w:t>
        </w:r>
      </w:ins>
      <w:ins w:id="190" w:author="JCTR SED1" w:date="2021-09-06T15:04:00Z">
        <w:r w:rsidR="00DA5296" w:rsidRPr="00DA5296">
          <w:rPr>
            <w:rFonts w:ascii="Tahoma" w:hAnsi="Tahoma" w:cs="Tahoma"/>
            <w:color w:val="000000" w:themeColor="text1"/>
            <w:sz w:val="24"/>
            <w:szCs w:val="24"/>
            <w:rPrChange w:id="191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t xml:space="preserve">of </w:t>
        </w:r>
      </w:ins>
      <w:ins w:id="192" w:author="JCTR SED1" w:date="2021-09-06T15:12:00Z">
        <w:r w:rsidR="00C11AC0">
          <w:rPr>
            <w:rFonts w:ascii="Tahoma" w:hAnsi="Tahoma" w:cs="Tahoma"/>
            <w:color w:val="000000" w:themeColor="text1"/>
            <w:sz w:val="24"/>
            <w:szCs w:val="24"/>
          </w:rPr>
          <w:t xml:space="preserve">the </w:t>
        </w:r>
      </w:ins>
      <w:ins w:id="193" w:author="JCTR SED1" w:date="2021-09-06T15:05:00Z">
        <w:r w:rsidR="00DA5296" w:rsidRPr="00DA5296">
          <w:rPr>
            <w:rFonts w:ascii="Tahoma" w:hAnsi="Tahoma" w:cs="Tahoma"/>
            <w:color w:val="050505"/>
            <w:sz w:val="24"/>
            <w:szCs w:val="24"/>
            <w:shd w:val="clear" w:color="auto" w:fill="FFFFFF"/>
            <w:rPrChange w:id="194" w:author="JCTR SED1" w:date="2021-09-06T15:06:00Z"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FFFFFF"/>
              </w:rPr>
            </w:rPrChange>
          </w:rPr>
          <w:t xml:space="preserve">Decent Work Country Programme (DWCP) 2020-2022 </w:t>
        </w:r>
      </w:ins>
      <w:ins w:id="195" w:author="JCTR SED1" w:date="2021-09-06T15:06:00Z">
        <w:r w:rsidR="00DA5296">
          <w:rPr>
            <w:rFonts w:ascii="Tahoma" w:hAnsi="Tahoma" w:cs="Tahoma"/>
            <w:color w:val="050505"/>
            <w:sz w:val="24"/>
            <w:szCs w:val="24"/>
            <w:shd w:val="clear" w:color="auto" w:fill="FFFFFF"/>
          </w:rPr>
          <w:t xml:space="preserve">whose </w:t>
        </w:r>
      </w:ins>
      <w:ins w:id="196" w:author="JCTR SED1" w:date="2021-09-06T15:05:00Z">
        <w:r w:rsidR="00DA5296" w:rsidRPr="00DA5296">
          <w:rPr>
            <w:rFonts w:ascii="Tahoma" w:hAnsi="Tahoma" w:cs="Tahoma"/>
            <w:sz w:val="24"/>
            <w:szCs w:val="24"/>
            <w:rPrChange w:id="197" w:author="JCTR SED1" w:date="2021-09-06T15:06:00Z">
              <w:rPr>
                <w:rFonts w:ascii="inherit" w:hAnsi="inherit"/>
              </w:rPr>
            </w:rPrChange>
          </w:rPr>
          <w:t xml:space="preserve">key priorities areas </w:t>
        </w:r>
      </w:ins>
      <w:ins w:id="198" w:author="JCTR SED1" w:date="2021-09-06T15:06:00Z">
        <w:r w:rsidR="00C11AC0">
          <w:rPr>
            <w:rFonts w:ascii="Tahoma" w:hAnsi="Tahoma" w:cs="Tahoma"/>
            <w:sz w:val="24"/>
            <w:szCs w:val="24"/>
          </w:rPr>
          <w:t xml:space="preserve">include; </w:t>
        </w:r>
        <w:r w:rsidR="00DA5296">
          <w:rPr>
            <w:rFonts w:ascii="Tahoma" w:hAnsi="Tahoma" w:cs="Tahoma"/>
            <w:sz w:val="24"/>
            <w:szCs w:val="24"/>
          </w:rPr>
          <w:t>e</w:t>
        </w:r>
      </w:ins>
      <w:ins w:id="199" w:author="JCTR SED1" w:date="2021-09-06T15:05:00Z">
        <w:r w:rsidR="00DA5296" w:rsidRPr="00DA5296">
          <w:rPr>
            <w:rFonts w:ascii="Tahoma" w:hAnsi="Tahoma" w:cs="Tahoma"/>
            <w:sz w:val="24"/>
            <w:szCs w:val="24"/>
            <w:rPrChange w:id="200" w:author="JCTR SED1" w:date="2021-09-06T15:06:00Z">
              <w:rPr>
                <w:rFonts w:ascii="inherit" w:hAnsi="inherit"/>
              </w:rPr>
            </w:rPrChange>
          </w:rPr>
          <w:t>nhanced economic diversification to create more and better job opportunities for all, especially young people</w:t>
        </w:r>
      </w:ins>
      <w:ins w:id="201" w:author="JCTR SED1" w:date="2021-09-06T15:06:00Z">
        <w:r w:rsidR="00E66780">
          <w:rPr>
            <w:rFonts w:ascii="Tahoma" w:hAnsi="Tahoma" w:cs="Tahoma"/>
            <w:sz w:val="24"/>
            <w:szCs w:val="24"/>
          </w:rPr>
          <w:t xml:space="preserve"> </w:t>
        </w:r>
      </w:ins>
      <w:ins w:id="202" w:author="JCTR SED1" w:date="2021-09-06T15:30:00Z">
        <w:r w:rsidR="00E66780" w:rsidRPr="00E66780">
          <w:rPr>
            <w:rFonts w:ascii="Tahoma" w:hAnsi="Tahoma" w:cs="Tahoma"/>
            <w:sz w:val="24"/>
            <w:szCs w:val="24"/>
          </w:rPr>
          <w:t>and;</w:t>
        </w:r>
        <w:r w:rsidR="00E66780">
          <w:rPr>
            <w:rFonts w:ascii="Tahoma" w:hAnsi="Tahoma" w:cs="Tahoma"/>
            <w:sz w:val="24"/>
            <w:szCs w:val="24"/>
          </w:rPr>
          <w:t xml:space="preserve"> </w:t>
        </w:r>
      </w:ins>
      <w:ins w:id="203" w:author="JCTR SED1" w:date="2021-09-06T15:07:00Z">
        <w:r w:rsidR="00DA5296">
          <w:rPr>
            <w:rFonts w:ascii="Tahoma" w:hAnsi="Tahoma" w:cs="Tahoma"/>
            <w:sz w:val="24"/>
            <w:szCs w:val="24"/>
          </w:rPr>
          <w:t>c</w:t>
        </w:r>
      </w:ins>
      <w:ins w:id="204" w:author="JCTR SED1" w:date="2021-09-06T15:05:00Z">
        <w:r w:rsidR="00DA5296" w:rsidRPr="00DA5296">
          <w:rPr>
            <w:rFonts w:ascii="Tahoma" w:hAnsi="Tahoma" w:cs="Tahoma"/>
            <w:sz w:val="24"/>
            <w:szCs w:val="24"/>
            <w:rPrChange w:id="205" w:author="JCTR SED1" w:date="2021-09-06T15:06:00Z">
              <w:rPr>
                <w:rFonts w:ascii="inherit" w:hAnsi="inherit"/>
              </w:rPr>
            </w:rPrChange>
          </w:rPr>
          <w:t>omprehensive strengthened social protection systems</w:t>
        </w:r>
      </w:ins>
      <w:ins w:id="206" w:author="JCTR SED1" w:date="2021-09-06T15:07:00Z">
        <w:r w:rsidR="00DA5296">
          <w:rPr>
            <w:rFonts w:ascii="Tahoma" w:hAnsi="Tahoma" w:cs="Tahoma"/>
            <w:sz w:val="24"/>
            <w:szCs w:val="24"/>
          </w:rPr>
          <w:t xml:space="preserve">. Secondly, </w:t>
        </w:r>
      </w:ins>
      <w:ins w:id="207" w:author="JCTR SED1" w:date="2021-09-06T15:04:00Z">
        <w:r w:rsidR="00DA5296" w:rsidRPr="00DA5296">
          <w:rPr>
            <w:rFonts w:ascii="Tahoma" w:hAnsi="Tahoma" w:cs="Tahoma"/>
            <w:color w:val="000000" w:themeColor="text1"/>
            <w:sz w:val="24"/>
            <w:szCs w:val="24"/>
            <w:rPrChange w:id="208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t>Z</w:t>
        </w:r>
      </w:ins>
      <w:ins w:id="209" w:author="JCTR SED1" w:date="2021-09-06T08:15:00Z">
        <w:r w:rsidRPr="00DA5296">
          <w:rPr>
            <w:rFonts w:ascii="Tahoma" w:hAnsi="Tahoma" w:cs="Tahoma"/>
            <w:color w:val="000000" w:themeColor="text1"/>
            <w:sz w:val="24"/>
            <w:szCs w:val="24"/>
            <w:rPrChange w:id="210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t xml:space="preserve">ambia witnessed yet another peaceful transition of </w:t>
        </w:r>
      </w:ins>
      <w:ins w:id="211" w:author="JCTR SED1" w:date="2021-09-06T15:00:00Z">
        <w:r w:rsidR="00DA5296" w:rsidRPr="00DA5296">
          <w:rPr>
            <w:rFonts w:ascii="Tahoma" w:hAnsi="Tahoma" w:cs="Tahoma"/>
            <w:color w:val="000000" w:themeColor="text1"/>
            <w:sz w:val="24"/>
            <w:szCs w:val="24"/>
            <w:rPrChange w:id="212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t>political leadership</w:t>
        </w:r>
      </w:ins>
      <w:ins w:id="213" w:author="JCTR SED1" w:date="2021-09-06T15:01:00Z">
        <w:r w:rsidR="00DA5296" w:rsidRPr="00DA5296">
          <w:rPr>
            <w:rFonts w:ascii="Tahoma" w:hAnsi="Tahoma" w:cs="Tahoma"/>
            <w:color w:val="000000" w:themeColor="text1"/>
            <w:sz w:val="24"/>
            <w:szCs w:val="24"/>
            <w:rPrChange w:id="214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t xml:space="preserve"> and the</w:t>
        </w:r>
      </w:ins>
      <w:ins w:id="215" w:author="JCTR SED1" w:date="2021-09-06T08:15:00Z">
        <w:r w:rsidRPr="00DA5296">
          <w:rPr>
            <w:rFonts w:ascii="Tahoma" w:hAnsi="Tahoma" w:cs="Tahoma"/>
            <w:color w:val="000000" w:themeColor="text1"/>
            <w:sz w:val="24"/>
            <w:szCs w:val="24"/>
            <w:rPrChange w:id="216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t xml:space="preserve"> </w:t>
        </w:r>
      </w:ins>
      <w:del w:id="217" w:author="JCTR SED1" w:date="2021-09-06T08:16:00Z">
        <w:r w:rsidR="001809C7" w:rsidRPr="00DA5296" w:rsidDel="00532F5A">
          <w:rPr>
            <w:rFonts w:ascii="Tahoma" w:hAnsi="Tahoma" w:cs="Tahoma"/>
            <w:color w:val="000000" w:themeColor="text1"/>
            <w:sz w:val="24"/>
            <w:szCs w:val="24"/>
            <w:rPrChange w:id="218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>saw a huge</w:delText>
        </w:r>
        <w:r w:rsidR="00B637A1" w:rsidRPr="00DA5296" w:rsidDel="00532F5A">
          <w:rPr>
            <w:rFonts w:ascii="Tahoma" w:hAnsi="Tahoma" w:cs="Tahoma"/>
            <w:color w:val="000000" w:themeColor="text1"/>
            <w:sz w:val="24"/>
            <w:szCs w:val="24"/>
            <w:rPrChange w:id="219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 xml:space="preserve"> turn up in num</w:delText>
        </w:r>
        <w:r w:rsidR="001809C7" w:rsidRPr="00DA5296" w:rsidDel="00532F5A">
          <w:rPr>
            <w:rFonts w:ascii="Tahoma" w:hAnsi="Tahoma" w:cs="Tahoma"/>
            <w:color w:val="000000" w:themeColor="text1"/>
            <w:sz w:val="24"/>
            <w:szCs w:val="24"/>
            <w:rPrChange w:id="220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>bers to voters casting</w:delText>
        </w:r>
        <w:r w:rsidR="008333CF" w:rsidRPr="00DA5296" w:rsidDel="00532F5A">
          <w:rPr>
            <w:rFonts w:ascii="Tahoma" w:hAnsi="Tahoma" w:cs="Tahoma"/>
            <w:color w:val="000000" w:themeColor="text1"/>
            <w:sz w:val="24"/>
            <w:szCs w:val="24"/>
            <w:rPrChange w:id="221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 xml:space="preserve"> their votes</w:delText>
        </w:r>
        <w:r w:rsidR="001809C7" w:rsidRPr="00DA5296" w:rsidDel="00532F5A">
          <w:rPr>
            <w:rFonts w:ascii="Tahoma" w:hAnsi="Tahoma" w:cs="Tahoma"/>
            <w:color w:val="000000" w:themeColor="text1"/>
            <w:sz w:val="24"/>
            <w:szCs w:val="24"/>
            <w:rPrChange w:id="222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>. An event that</w:delText>
        </w:r>
        <w:r w:rsidR="008333CF" w:rsidRPr="00DA5296" w:rsidDel="00532F5A">
          <w:rPr>
            <w:rFonts w:ascii="Tahoma" w:hAnsi="Tahoma" w:cs="Tahoma"/>
            <w:color w:val="000000" w:themeColor="text1"/>
            <w:sz w:val="24"/>
            <w:szCs w:val="24"/>
            <w:rPrChange w:id="223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 xml:space="preserve"> led to the change in the Zambian government. </w:delText>
        </w:r>
      </w:del>
      <w:del w:id="224" w:author="JCTR SED1" w:date="2021-09-06T15:01:00Z">
        <w:r w:rsidR="008333CF" w:rsidRPr="00DA5296" w:rsidDel="00DA5296">
          <w:rPr>
            <w:rFonts w:ascii="Tahoma" w:hAnsi="Tahoma" w:cs="Tahoma"/>
            <w:color w:val="000000" w:themeColor="text1"/>
            <w:sz w:val="24"/>
            <w:szCs w:val="24"/>
            <w:rPrChange w:id="225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 xml:space="preserve">Following the successful election, the </w:delText>
        </w:r>
      </w:del>
      <w:r w:rsidR="008333CF" w:rsidRPr="00DA5296">
        <w:rPr>
          <w:rFonts w:ascii="Tahoma" w:hAnsi="Tahoma" w:cs="Tahoma"/>
          <w:color w:val="000000" w:themeColor="text1"/>
          <w:sz w:val="24"/>
          <w:szCs w:val="24"/>
          <w:rPrChange w:id="226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>inaugurati</w:t>
      </w:r>
      <w:r w:rsidR="001809C7" w:rsidRPr="00DA5296">
        <w:rPr>
          <w:rFonts w:ascii="Tahoma" w:hAnsi="Tahoma" w:cs="Tahoma"/>
          <w:color w:val="000000" w:themeColor="text1"/>
          <w:sz w:val="24"/>
          <w:szCs w:val="24"/>
          <w:rPrChange w:id="227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 xml:space="preserve">on of the new </w:t>
      </w:r>
      <w:r w:rsidR="00992D61" w:rsidRPr="00DA5296">
        <w:rPr>
          <w:rFonts w:ascii="Tahoma" w:hAnsi="Tahoma" w:cs="Tahoma"/>
          <w:color w:val="000000" w:themeColor="text1"/>
          <w:sz w:val="24"/>
          <w:szCs w:val="24"/>
          <w:rPrChange w:id="228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>P</w:t>
      </w:r>
      <w:r w:rsidR="001809C7" w:rsidRPr="00DA5296">
        <w:rPr>
          <w:rFonts w:ascii="Tahoma" w:hAnsi="Tahoma" w:cs="Tahoma"/>
          <w:color w:val="000000" w:themeColor="text1"/>
          <w:sz w:val="24"/>
          <w:szCs w:val="24"/>
          <w:rPrChange w:id="229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 xml:space="preserve">resident </w:t>
      </w:r>
      <w:del w:id="230" w:author="JCTR SED1" w:date="2021-09-06T15:01:00Z">
        <w:r w:rsidR="001809C7" w:rsidRPr="00DA5296" w:rsidDel="00DA5296">
          <w:rPr>
            <w:rFonts w:ascii="Tahoma" w:hAnsi="Tahoma" w:cs="Tahoma"/>
            <w:color w:val="000000" w:themeColor="text1"/>
            <w:sz w:val="24"/>
            <w:szCs w:val="24"/>
            <w:rPrChange w:id="231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 xml:space="preserve">was </w:delText>
        </w:r>
      </w:del>
      <w:r w:rsidR="001809C7" w:rsidRPr="00DA5296">
        <w:rPr>
          <w:rFonts w:ascii="Tahoma" w:hAnsi="Tahoma" w:cs="Tahoma"/>
          <w:color w:val="000000" w:themeColor="text1"/>
          <w:sz w:val="24"/>
          <w:szCs w:val="24"/>
          <w:rPrChange w:id="232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>held</w:t>
      </w:r>
      <w:ins w:id="233" w:author="JCTR SED1" w:date="2021-09-06T15:01:00Z">
        <w:r w:rsidR="00DA5296" w:rsidRPr="00DA5296">
          <w:rPr>
            <w:rFonts w:ascii="Tahoma" w:hAnsi="Tahoma" w:cs="Tahoma"/>
            <w:color w:val="000000" w:themeColor="text1"/>
            <w:sz w:val="24"/>
            <w:szCs w:val="24"/>
            <w:rPrChange w:id="234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t xml:space="preserve"> on 24</w:t>
        </w:r>
        <w:r w:rsidR="00DA5296" w:rsidRPr="00DA5296">
          <w:rPr>
            <w:rFonts w:ascii="Tahoma" w:hAnsi="Tahoma" w:cs="Tahoma"/>
            <w:color w:val="000000" w:themeColor="text1"/>
            <w:sz w:val="24"/>
            <w:szCs w:val="24"/>
            <w:vertAlign w:val="superscript"/>
            <w:rPrChange w:id="235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t>th</w:t>
        </w:r>
        <w:r w:rsidR="00DA5296" w:rsidRPr="00DA5296">
          <w:rPr>
            <w:rFonts w:ascii="Tahoma" w:hAnsi="Tahoma" w:cs="Tahoma"/>
            <w:color w:val="000000" w:themeColor="text1"/>
            <w:sz w:val="24"/>
            <w:szCs w:val="24"/>
            <w:rPrChange w:id="236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t xml:space="preserve"> </w:t>
        </w:r>
      </w:ins>
      <w:ins w:id="237" w:author="JCTR SED1" w:date="2021-09-06T15:02:00Z">
        <w:r w:rsidR="00DA5296" w:rsidRPr="00DA5296">
          <w:rPr>
            <w:rFonts w:ascii="Tahoma" w:hAnsi="Tahoma" w:cs="Tahoma"/>
            <w:color w:val="000000" w:themeColor="text1"/>
            <w:sz w:val="24"/>
            <w:szCs w:val="24"/>
            <w:rPrChange w:id="238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t>August 2021</w:t>
        </w:r>
      </w:ins>
      <w:r w:rsidR="008333CF" w:rsidRPr="00DA5296">
        <w:rPr>
          <w:rFonts w:ascii="Tahoma" w:hAnsi="Tahoma" w:cs="Tahoma"/>
          <w:color w:val="000000" w:themeColor="text1"/>
          <w:sz w:val="24"/>
          <w:szCs w:val="24"/>
          <w:rPrChange w:id="239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 xml:space="preserve">. </w:t>
      </w:r>
      <w:del w:id="240" w:author="JCTR SED1" w:date="2021-09-06T15:03:00Z">
        <w:r w:rsidR="008333CF" w:rsidRPr="00DA5296" w:rsidDel="00DA5296">
          <w:rPr>
            <w:rFonts w:ascii="Tahoma" w:hAnsi="Tahoma" w:cs="Tahoma"/>
            <w:color w:val="000000" w:themeColor="text1"/>
            <w:sz w:val="24"/>
            <w:szCs w:val="24"/>
            <w:rPrChange w:id="241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 xml:space="preserve">During </w:delText>
        </w:r>
        <w:r w:rsidR="00992D61" w:rsidRPr="00DA5296" w:rsidDel="00DA5296">
          <w:rPr>
            <w:rFonts w:ascii="Tahoma" w:hAnsi="Tahoma" w:cs="Tahoma"/>
            <w:color w:val="000000" w:themeColor="text1"/>
            <w:sz w:val="24"/>
            <w:szCs w:val="24"/>
            <w:rPrChange w:id="242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>the inauguration ceremony, the P</w:delText>
        </w:r>
        <w:r w:rsidR="008333CF" w:rsidRPr="00DA5296" w:rsidDel="00DA5296">
          <w:rPr>
            <w:rFonts w:ascii="Tahoma" w:hAnsi="Tahoma" w:cs="Tahoma"/>
            <w:color w:val="000000" w:themeColor="text1"/>
            <w:sz w:val="24"/>
            <w:szCs w:val="24"/>
            <w:rPrChange w:id="243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 xml:space="preserve">resident in his speech referred to a number of strategies to be used as he works on </w:delText>
        </w:r>
      </w:del>
      <w:ins w:id="244" w:author="JCTR SED1" w:date="2021-09-06T15:03:00Z">
        <w:r w:rsidR="00DA5296" w:rsidRPr="00DA5296">
          <w:rPr>
            <w:rFonts w:ascii="Tahoma" w:hAnsi="Tahoma" w:cs="Tahoma"/>
            <w:color w:val="000000" w:themeColor="text1"/>
            <w:sz w:val="24"/>
            <w:szCs w:val="24"/>
            <w:rPrChange w:id="245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t xml:space="preserve">Top on the agenda of the new government is to </w:t>
        </w:r>
      </w:ins>
      <w:r w:rsidR="008333CF" w:rsidRPr="00DA5296">
        <w:rPr>
          <w:rFonts w:ascii="Tahoma" w:hAnsi="Tahoma" w:cs="Tahoma"/>
          <w:color w:val="000000" w:themeColor="text1"/>
          <w:sz w:val="24"/>
          <w:szCs w:val="24"/>
          <w:rPrChange w:id="246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 xml:space="preserve">restore the </w:t>
      </w:r>
      <w:del w:id="247" w:author="JCTR SED1" w:date="2021-09-06T15:03:00Z">
        <w:r w:rsidR="008333CF" w:rsidRPr="00DA5296" w:rsidDel="00DA5296">
          <w:rPr>
            <w:rFonts w:ascii="Tahoma" w:hAnsi="Tahoma" w:cs="Tahoma"/>
            <w:color w:val="000000" w:themeColor="text1"/>
            <w:sz w:val="24"/>
            <w:szCs w:val="24"/>
            <w:rPrChange w:id="248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>country back to a positive economic growth</w:delText>
        </w:r>
        <w:r w:rsidR="00693C98" w:rsidRPr="00DA5296" w:rsidDel="00DA5296">
          <w:rPr>
            <w:rFonts w:ascii="Tahoma" w:hAnsi="Tahoma" w:cs="Tahoma"/>
            <w:color w:val="000000" w:themeColor="text1"/>
            <w:sz w:val="24"/>
            <w:szCs w:val="24"/>
            <w:rPrChange w:id="249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 xml:space="preserve"> by re</w:delText>
        </w:r>
        <w:r w:rsidR="00C34394" w:rsidRPr="00DA5296" w:rsidDel="00DA5296">
          <w:rPr>
            <w:rFonts w:ascii="Tahoma" w:hAnsi="Tahoma" w:cs="Tahoma"/>
            <w:color w:val="000000" w:themeColor="text1"/>
            <w:sz w:val="24"/>
            <w:szCs w:val="24"/>
            <w:rPrChange w:id="250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 xml:space="preserve">storing </w:delText>
        </w:r>
      </w:del>
      <w:ins w:id="251" w:author="JCTR SED1" w:date="2021-09-06T15:03:00Z">
        <w:r w:rsidR="00DA5296" w:rsidRPr="00DA5296">
          <w:rPr>
            <w:rFonts w:ascii="Tahoma" w:hAnsi="Tahoma" w:cs="Tahoma"/>
            <w:color w:val="000000" w:themeColor="text1"/>
            <w:sz w:val="24"/>
            <w:szCs w:val="24"/>
            <w:rPrChange w:id="252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t xml:space="preserve">nation’s </w:t>
        </w:r>
      </w:ins>
      <w:r w:rsidR="00C34394" w:rsidRPr="00DA5296">
        <w:rPr>
          <w:rFonts w:ascii="Tahoma" w:hAnsi="Tahoma" w:cs="Tahoma"/>
          <w:color w:val="000000" w:themeColor="text1"/>
          <w:sz w:val="24"/>
          <w:szCs w:val="24"/>
          <w:rPrChange w:id="253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 xml:space="preserve">macroeconomic stability </w:t>
      </w:r>
      <w:del w:id="254" w:author="JCTR SED1" w:date="2021-09-06T15:12:00Z">
        <w:r w:rsidR="00C34394" w:rsidRPr="00DA5296" w:rsidDel="00C11AC0">
          <w:rPr>
            <w:rFonts w:ascii="Tahoma" w:hAnsi="Tahoma" w:cs="Tahoma"/>
            <w:color w:val="000000" w:themeColor="text1"/>
            <w:sz w:val="24"/>
            <w:szCs w:val="24"/>
            <w:rPrChange w:id="255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>in the</w:delText>
        </w:r>
        <w:r w:rsidR="00693C98" w:rsidRPr="00DA5296" w:rsidDel="00C11AC0">
          <w:rPr>
            <w:rFonts w:ascii="Tahoma" w:hAnsi="Tahoma" w:cs="Tahoma"/>
            <w:color w:val="000000" w:themeColor="text1"/>
            <w:sz w:val="24"/>
            <w:szCs w:val="24"/>
            <w:rPrChange w:id="256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 xml:space="preserve"> hope</w:delText>
        </w:r>
        <w:r w:rsidR="00545337" w:rsidRPr="00DA5296" w:rsidDel="00C11AC0">
          <w:rPr>
            <w:rFonts w:ascii="Tahoma" w:hAnsi="Tahoma" w:cs="Tahoma"/>
            <w:color w:val="000000" w:themeColor="text1"/>
            <w:sz w:val="24"/>
            <w:szCs w:val="24"/>
            <w:rPrChange w:id="257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 xml:space="preserve"> </w:delText>
        </w:r>
        <w:r w:rsidR="00C34394" w:rsidRPr="00DA5296" w:rsidDel="00C11AC0">
          <w:rPr>
            <w:rFonts w:ascii="Tahoma" w:hAnsi="Tahoma" w:cs="Tahoma"/>
            <w:color w:val="000000" w:themeColor="text1"/>
            <w:sz w:val="24"/>
            <w:szCs w:val="24"/>
            <w:rPrChange w:id="258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>of having</w:delText>
        </w:r>
        <w:r w:rsidR="00545337" w:rsidRPr="00DA5296" w:rsidDel="00C11AC0">
          <w:rPr>
            <w:rFonts w:ascii="Tahoma" w:hAnsi="Tahoma" w:cs="Tahoma"/>
            <w:color w:val="000000" w:themeColor="text1"/>
            <w:sz w:val="24"/>
            <w:szCs w:val="24"/>
            <w:rPrChange w:id="259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 xml:space="preserve"> a better Zambia that is </w:delText>
        </w:r>
      </w:del>
      <w:ins w:id="260" w:author="JCTR SED1" w:date="2021-09-06T15:12:00Z">
        <w:r w:rsidR="00C11AC0">
          <w:rPr>
            <w:rFonts w:ascii="Tahoma" w:hAnsi="Tahoma" w:cs="Tahoma"/>
            <w:color w:val="000000" w:themeColor="text1"/>
            <w:sz w:val="24"/>
            <w:szCs w:val="24"/>
          </w:rPr>
          <w:t xml:space="preserve">towards a </w:t>
        </w:r>
      </w:ins>
      <w:r w:rsidR="00545337" w:rsidRPr="00DA5296">
        <w:rPr>
          <w:rFonts w:ascii="Tahoma" w:hAnsi="Tahoma" w:cs="Tahoma"/>
          <w:color w:val="000000" w:themeColor="text1"/>
          <w:sz w:val="24"/>
          <w:szCs w:val="24"/>
          <w:rPrChange w:id="261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 xml:space="preserve">united, prosperous </w:t>
      </w:r>
      <w:del w:id="262" w:author="JCTR SED1" w:date="2021-09-06T15:13:00Z">
        <w:r w:rsidR="00545337" w:rsidRPr="00DA5296" w:rsidDel="00C11AC0">
          <w:rPr>
            <w:rFonts w:ascii="Tahoma" w:hAnsi="Tahoma" w:cs="Tahoma"/>
            <w:color w:val="000000" w:themeColor="text1"/>
            <w:sz w:val="24"/>
            <w:szCs w:val="24"/>
            <w:rPrChange w:id="263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 xml:space="preserve">and </w:delText>
        </w:r>
      </w:del>
      <w:ins w:id="264" w:author="JCTR SED1" w:date="2021-09-06T15:13:00Z">
        <w:r w:rsidR="00C11AC0">
          <w:rPr>
            <w:rFonts w:ascii="Tahoma" w:hAnsi="Tahoma" w:cs="Tahoma"/>
            <w:color w:val="000000" w:themeColor="text1"/>
            <w:sz w:val="24"/>
            <w:szCs w:val="24"/>
          </w:rPr>
          <w:t>Zambia that</w:t>
        </w:r>
        <w:r w:rsidR="00C11AC0" w:rsidRPr="00DA5296">
          <w:rPr>
            <w:rFonts w:ascii="Tahoma" w:hAnsi="Tahoma" w:cs="Tahoma"/>
            <w:color w:val="000000" w:themeColor="text1"/>
            <w:sz w:val="24"/>
            <w:szCs w:val="24"/>
            <w:rPrChange w:id="265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t xml:space="preserve"> </w:t>
        </w:r>
      </w:ins>
      <w:r w:rsidR="00545337" w:rsidRPr="00DA5296">
        <w:rPr>
          <w:rFonts w:ascii="Tahoma" w:hAnsi="Tahoma" w:cs="Tahoma"/>
          <w:color w:val="000000" w:themeColor="text1"/>
          <w:sz w:val="24"/>
          <w:szCs w:val="24"/>
          <w:rPrChange w:id="266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>guarantees basic needs for all its Citizens</w:t>
      </w:r>
      <w:r w:rsidR="008333CF" w:rsidRPr="00DA5296">
        <w:rPr>
          <w:rFonts w:ascii="Tahoma" w:hAnsi="Tahoma" w:cs="Tahoma"/>
          <w:color w:val="000000" w:themeColor="text1"/>
          <w:sz w:val="24"/>
          <w:szCs w:val="24"/>
          <w:rPrChange w:id="267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>.</w:t>
      </w:r>
      <w:del w:id="268" w:author="JCTR SED1" w:date="2021-09-06T15:13:00Z">
        <w:r w:rsidR="008333CF" w:rsidRPr="00DA5296" w:rsidDel="00C11AC0">
          <w:rPr>
            <w:rFonts w:ascii="Tahoma" w:hAnsi="Tahoma" w:cs="Tahoma"/>
            <w:color w:val="000000" w:themeColor="text1"/>
            <w:sz w:val="24"/>
            <w:szCs w:val="24"/>
            <w:rPrChange w:id="269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 xml:space="preserve"> One of the</w:delText>
        </w:r>
        <w:r w:rsidR="00693C98" w:rsidRPr="00DA5296" w:rsidDel="00C11AC0">
          <w:rPr>
            <w:rFonts w:ascii="Tahoma" w:hAnsi="Tahoma" w:cs="Tahoma"/>
            <w:color w:val="000000" w:themeColor="text1"/>
            <w:sz w:val="24"/>
            <w:szCs w:val="24"/>
            <w:rPrChange w:id="270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 xml:space="preserve"> key priority </w:delText>
        </w:r>
        <w:r w:rsidR="008333CF" w:rsidRPr="00DA5296" w:rsidDel="00C11AC0">
          <w:rPr>
            <w:rFonts w:ascii="Tahoma" w:hAnsi="Tahoma" w:cs="Tahoma"/>
            <w:color w:val="000000" w:themeColor="text1"/>
            <w:sz w:val="24"/>
            <w:szCs w:val="24"/>
            <w:rPrChange w:id="271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>s</w:delText>
        </w:r>
        <w:r w:rsidR="00693C98" w:rsidRPr="00DA5296" w:rsidDel="00C11AC0">
          <w:rPr>
            <w:rFonts w:ascii="Tahoma" w:hAnsi="Tahoma" w:cs="Tahoma"/>
            <w:color w:val="000000" w:themeColor="text1"/>
            <w:sz w:val="24"/>
            <w:szCs w:val="24"/>
            <w:rPrChange w:id="272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 xml:space="preserve">ectors </w:delText>
        </w:r>
        <w:r w:rsidR="00992D61" w:rsidRPr="00DA5296" w:rsidDel="00C11AC0">
          <w:rPr>
            <w:rFonts w:ascii="Tahoma" w:hAnsi="Tahoma" w:cs="Tahoma"/>
            <w:color w:val="000000" w:themeColor="text1"/>
            <w:sz w:val="24"/>
            <w:szCs w:val="24"/>
            <w:rPrChange w:id="273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>that was listed in</w:delText>
        </w:r>
        <w:r w:rsidR="00016140" w:rsidRPr="00DA5296" w:rsidDel="00C11AC0">
          <w:rPr>
            <w:rFonts w:ascii="Tahoma" w:hAnsi="Tahoma" w:cs="Tahoma"/>
            <w:color w:val="000000" w:themeColor="text1"/>
            <w:sz w:val="24"/>
            <w:szCs w:val="24"/>
            <w:rPrChange w:id="274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 xml:space="preserve"> will aid</w:delText>
        </w:r>
        <w:r w:rsidR="00992D61" w:rsidRPr="00DA5296" w:rsidDel="00C11AC0">
          <w:rPr>
            <w:rFonts w:ascii="Tahoma" w:hAnsi="Tahoma" w:cs="Tahoma"/>
            <w:color w:val="000000" w:themeColor="text1"/>
            <w:sz w:val="24"/>
            <w:szCs w:val="24"/>
            <w:rPrChange w:id="275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 xml:space="preserve">ing the country achieve </w:delText>
        </w:r>
        <w:r w:rsidR="00016140" w:rsidRPr="00DA5296" w:rsidDel="00C11AC0">
          <w:rPr>
            <w:rFonts w:ascii="Tahoma" w:hAnsi="Tahoma" w:cs="Tahoma"/>
            <w:color w:val="000000" w:themeColor="text1"/>
            <w:sz w:val="24"/>
            <w:szCs w:val="24"/>
            <w:rPrChange w:id="276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 xml:space="preserve">this </w:delText>
        </w:r>
        <w:r w:rsidR="00535FFB" w:rsidRPr="00DA5296" w:rsidDel="00C11AC0">
          <w:rPr>
            <w:rFonts w:ascii="Tahoma" w:hAnsi="Tahoma" w:cs="Tahoma"/>
            <w:color w:val="000000" w:themeColor="text1"/>
            <w:sz w:val="24"/>
            <w:szCs w:val="24"/>
            <w:rPrChange w:id="277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>is Agriculture.</w:delText>
        </w:r>
      </w:del>
      <w:r w:rsidR="00535FFB" w:rsidRPr="00DA5296">
        <w:rPr>
          <w:rFonts w:ascii="Tahoma" w:hAnsi="Tahoma" w:cs="Tahoma"/>
          <w:color w:val="000000" w:themeColor="text1"/>
          <w:sz w:val="24"/>
          <w:szCs w:val="24"/>
          <w:rPrChange w:id="278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 xml:space="preserve"> </w:t>
      </w:r>
      <w:del w:id="279" w:author="JCTR SED1" w:date="2021-09-06T15:13:00Z">
        <w:r w:rsidR="00535FFB" w:rsidRPr="00DA5296" w:rsidDel="00C11AC0">
          <w:rPr>
            <w:rFonts w:ascii="Tahoma" w:hAnsi="Tahoma" w:cs="Tahoma"/>
            <w:color w:val="000000" w:themeColor="text1"/>
            <w:sz w:val="24"/>
            <w:szCs w:val="24"/>
            <w:rPrChange w:id="280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 xml:space="preserve">In this sector </w:delText>
        </w:r>
        <w:r w:rsidR="00C34394" w:rsidRPr="00DA5296" w:rsidDel="00C11AC0">
          <w:rPr>
            <w:rFonts w:ascii="Tahoma" w:hAnsi="Tahoma" w:cs="Tahoma"/>
            <w:color w:val="000000" w:themeColor="text1"/>
            <w:sz w:val="24"/>
            <w:szCs w:val="24"/>
            <w:rPrChange w:id="281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>he hopes to</w:delText>
        </w:r>
        <w:r w:rsidR="00535FFB" w:rsidRPr="00DA5296" w:rsidDel="00C11AC0">
          <w:rPr>
            <w:rFonts w:ascii="Tahoma" w:hAnsi="Tahoma" w:cs="Tahoma"/>
            <w:color w:val="000000" w:themeColor="text1"/>
            <w:sz w:val="24"/>
            <w:szCs w:val="24"/>
            <w:rPrChange w:id="282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 xml:space="preserve"> enhance of ag</w:delText>
        </w:r>
      </w:del>
      <w:del w:id="283" w:author="JCTR SED1" w:date="2021-09-06T15:14:00Z">
        <w:r w:rsidR="00535FFB" w:rsidRPr="00DA5296" w:rsidDel="00C11AC0">
          <w:rPr>
            <w:rFonts w:ascii="Tahoma" w:hAnsi="Tahoma" w:cs="Tahoma"/>
            <w:color w:val="000000" w:themeColor="text1"/>
            <w:sz w:val="24"/>
            <w:szCs w:val="24"/>
            <w:rPrChange w:id="284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>ricultural extension services, increased market access, value addition and lowering the cost of input.</w:delText>
        </w:r>
      </w:del>
    </w:p>
    <w:p w14:paraId="728EA545" w14:textId="6FFEC241" w:rsidR="00C11AC0" w:rsidRDefault="006F290D">
      <w:pPr>
        <w:spacing w:after="0" w:line="240" w:lineRule="auto"/>
        <w:jc w:val="both"/>
        <w:rPr>
          <w:ins w:id="285" w:author="JCTR SED1" w:date="2021-09-06T15:31:00Z"/>
          <w:rFonts w:ascii="Tahoma" w:hAnsi="Tahoma" w:cs="Tahoma"/>
          <w:color w:val="000000" w:themeColor="text1"/>
          <w:sz w:val="24"/>
          <w:szCs w:val="24"/>
        </w:rPr>
        <w:pPrChange w:id="286" w:author="JCTR SED1" w:date="2021-09-06T15:14:00Z">
          <w:pPr>
            <w:jc w:val="both"/>
          </w:pPr>
        </w:pPrChange>
      </w:pPr>
      <w:r w:rsidRPr="00DA5296">
        <w:rPr>
          <w:rFonts w:ascii="Tahoma" w:hAnsi="Tahoma" w:cs="Tahoma"/>
          <w:color w:val="000000" w:themeColor="text1"/>
          <w:sz w:val="24"/>
          <w:szCs w:val="24"/>
          <w:rPrChange w:id="287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>JCTR</w:t>
      </w:r>
      <w:r w:rsidR="00016140" w:rsidRPr="00DA5296">
        <w:rPr>
          <w:rFonts w:ascii="Tahoma" w:hAnsi="Tahoma" w:cs="Tahoma"/>
          <w:color w:val="000000" w:themeColor="text1"/>
          <w:sz w:val="24"/>
          <w:szCs w:val="24"/>
          <w:rPrChange w:id="288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 xml:space="preserve"> is </w:t>
      </w:r>
      <w:del w:id="289" w:author="JCTR SED1" w:date="2021-09-06T15:07:00Z">
        <w:r w:rsidR="00016140" w:rsidRPr="00DA5296" w:rsidDel="00DA5296">
          <w:rPr>
            <w:rFonts w:ascii="Tahoma" w:hAnsi="Tahoma" w:cs="Tahoma"/>
            <w:color w:val="000000" w:themeColor="text1"/>
            <w:sz w:val="24"/>
            <w:szCs w:val="24"/>
            <w:rPrChange w:id="290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>greatly happy</w:delText>
        </w:r>
      </w:del>
      <w:ins w:id="291" w:author="JCTR SED1" w:date="2021-09-06T15:07:00Z">
        <w:r w:rsidR="00E66780">
          <w:rPr>
            <w:rFonts w:ascii="Tahoma" w:hAnsi="Tahoma" w:cs="Tahoma"/>
            <w:color w:val="000000" w:themeColor="text1"/>
            <w:sz w:val="24"/>
            <w:szCs w:val="24"/>
          </w:rPr>
          <w:t xml:space="preserve">elated that the drive for economic stability has kept human dignity as a key part of this agenda </w:t>
        </w:r>
      </w:ins>
      <w:ins w:id="292" w:author="JCTR SED1" w:date="2021-09-06T15:30:00Z">
        <w:r w:rsidR="00E66780">
          <w:rPr>
            <w:rFonts w:ascii="Tahoma" w:hAnsi="Tahoma" w:cs="Tahoma"/>
            <w:color w:val="000000" w:themeColor="text1"/>
            <w:sz w:val="24"/>
            <w:szCs w:val="24"/>
          </w:rPr>
          <w:t xml:space="preserve">and </w:t>
        </w:r>
      </w:ins>
      <w:ins w:id="293" w:author="JCTR SED1" w:date="2021-09-06T15:26:00Z">
        <w:r w:rsidR="00E66780">
          <w:rPr>
            <w:rFonts w:ascii="Tahoma" w:hAnsi="Tahoma" w:cs="Tahoma"/>
            <w:color w:val="000000" w:themeColor="text1"/>
            <w:sz w:val="24"/>
            <w:szCs w:val="24"/>
          </w:rPr>
          <w:t xml:space="preserve">targeting to guarantee basic needs for all citizens. </w:t>
        </w:r>
      </w:ins>
      <w:ins w:id="294" w:author="JCTR SED1" w:date="2021-09-06T15:30:00Z">
        <w:r w:rsidR="00E66780">
          <w:rPr>
            <w:rFonts w:ascii="Tahoma" w:hAnsi="Tahoma" w:cs="Tahoma"/>
            <w:color w:val="000000" w:themeColor="text1"/>
            <w:sz w:val="24"/>
            <w:szCs w:val="24"/>
          </w:rPr>
          <w:t xml:space="preserve">Additionally, </w:t>
        </w:r>
      </w:ins>
      <w:del w:id="295" w:author="JCTR SED1" w:date="2021-09-06T15:23:00Z">
        <w:r w:rsidR="00016140" w:rsidRPr="00DA5296" w:rsidDel="00E66780">
          <w:rPr>
            <w:rFonts w:ascii="Tahoma" w:hAnsi="Tahoma" w:cs="Tahoma"/>
            <w:color w:val="000000" w:themeColor="text1"/>
            <w:sz w:val="24"/>
            <w:szCs w:val="24"/>
            <w:rPrChange w:id="296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 xml:space="preserve"> </w:delText>
        </w:r>
      </w:del>
      <w:del w:id="297" w:author="JCTR SED1" w:date="2021-09-06T15:24:00Z">
        <w:r w:rsidR="00016140" w:rsidRPr="00DA5296" w:rsidDel="00E66780">
          <w:rPr>
            <w:rFonts w:ascii="Tahoma" w:hAnsi="Tahoma" w:cs="Tahoma"/>
            <w:color w:val="000000" w:themeColor="text1"/>
            <w:sz w:val="24"/>
            <w:szCs w:val="24"/>
            <w:rPrChange w:id="298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>with the</w:delText>
        </w:r>
        <w:r w:rsidR="00962836" w:rsidRPr="00DA5296" w:rsidDel="00E66780">
          <w:rPr>
            <w:rFonts w:ascii="Tahoma" w:hAnsi="Tahoma" w:cs="Tahoma"/>
            <w:color w:val="000000" w:themeColor="text1"/>
            <w:sz w:val="24"/>
            <w:szCs w:val="24"/>
            <w:rPrChange w:id="299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 xml:space="preserve"> listing of the Agriculture sector as a key sector that will contribute to economic growth. </w:delText>
        </w:r>
      </w:del>
      <w:ins w:id="300" w:author="JCTR SED1" w:date="2021-09-06T15:30:00Z">
        <w:r w:rsidR="00E66780">
          <w:rPr>
            <w:rFonts w:ascii="Tahoma" w:hAnsi="Tahoma" w:cs="Tahoma"/>
            <w:color w:val="000000" w:themeColor="text1"/>
            <w:sz w:val="24"/>
            <w:szCs w:val="24"/>
          </w:rPr>
          <w:t>t</w:t>
        </w:r>
      </w:ins>
      <w:ins w:id="301" w:author="JCTR SED1" w:date="2021-09-06T15:20:00Z">
        <w:r w:rsidR="00C11AC0">
          <w:rPr>
            <w:rFonts w:ascii="Tahoma" w:hAnsi="Tahoma" w:cs="Tahoma"/>
            <w:color w:val="000000" w:themeColor="text1"/>
            <w:sz w:val="24"/>
            <w:szCs w:val="24"/>
          </w:rPr>
          <w:t xml:space="preserve">he agricultural </w:t>
        </w:r>
      </w:ins>
      <w:del w:id="302" w:author="JCTR SED1" w:date="2021-09-06T15:14:00Z">
        <w:r w:rsidR="00962836" w:rsidRPr="00DA5296" w:rsidDel="00C11AC0">
          <w:rPr>
            <w:rFonts w:ascii="Tahoma" w:hAnsi="Tahoma" w:cs="Tahoma"/>
            <w:color w:val="000000" w:themeColor="text1"/>
            <w:sz w:val="24"/>
            <w:szCs w:val="24"/>
            <w:rPrChange w:id="303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 xml:space="preserve">Given the </w:delText>
        </w:r>
        <w:r w:rsidR="00535FFB" w:rsidRPr="00DA5296" w:rsidDel="00C11AC0">
          <w:rPr>
            <w:rFonts w:ascii="Tahoma" w:hAnsi="Tahoma" w:cs="Tahoma"/>
            <w:color w:val="000000" w:themeColor="text1"/>
            <w:sz w:val="24"/>
            <w:szCs w:val="24"/>
            <w:rPrChange w:id="304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 xml:space="preserve">important role </w:delText>
        </w:r>
        <w:r w:rsidR="00962836" w:rsidRPr="00DA5296" w:rsidDel="00C11AC0">
          <w:rPr>
            <w:rFonts w:ascii="Tahoma" w:hAnsi="Tahoma" w:cs="Tahoma"/>
            <w:color w:val="000000" w:themeColor="text1"/>
            <w:sz w:val="24"/>
            <w:szCs w:val="24"/>
            <w:rPrChange w:id="305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 xml:space="preserve">that this </w:delText>
        </w:r>
      </w:del>
      <w:r w:rsidR="00962836" w:rsidRPr="00DA5296">
        <w:rPr>
          <w:rFonts w:ascii="Tahoma" w:hAnsi="Tahoma" w:cs="Tahoma"/>
          <w:color w:val="000000" w:themeColor="text1"/>
          <w:sz w:val="24"/>
          <w:szCs w:val="24"/>
          <w:rPrChange w:id="306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>sector</w:t>
      </w:r>
      <w:ins w:id="307" w:author="JCTR SED1" w:date="2021-09-06T15:14:00Z">
        <w:r w:rsidR="00C11AC0">
          <w:rPr>
            <w:rFonts w:ascii="Tahoma" w:hAnsi="Tahoma" w:cs="Tahoma"/>
            <w:color w:val="000000" w:themeColor="text1"/>
            <w:sz w:val="24"/>
            <w:szCs w:val="24"/>
          </w:rPr>
          <w:t>’s role</w:t>
        </w:r>
      </w:ins>
      <w:r w:rsidR="00962836" w:rsidRPr="00DA5296">
        <w:rPr>
          <w:rFonts w:ascii="Tahoma" w:hAnsi="Tahoma" w:cs="Tahoma"/>
          <w:color w:val="000000" w:themeColor="text1"/>
          <w:sz w:val="24"/>
          <w:szCs w:val="24"/>
          <w:rPrChange w:id="308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 xml:space="preserve"> </w:t>
      </w:r>
      <w:del w:id="309" w:author="JCTR SED1" w:date="2021-09-06T15:14:00Z">
        <w:r w:rsidR="00962836" w:rsidRPr="00DA5296" w:rsidDel="00C11AC0">
          <w:rPr>
            <w:rFonts w:ascii="Tahoma" w:hAnsi="Tahoma" w:cs="Tahoma"/>
            <w:color w:val="000000" w:themeColor="text1"/>
            <w:sz w:val="24"/>
            <w:szCs w:val="24"/>
            <w:rPrChange w:id="310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>plays o</w:delText>
        </w:r>
      </w:del>
      <w:ins w:id="311" w:author="JCTR SED1" w:date="2021-09-06T15:14:00Z">
        <w:r w:rsidR="00C11AC0">
          <w:rPr>
            <w:rFonts w:ascii="Tahoma" w:hAnsi="Tahoma" w:cs="Tahoma"/>
            <w:color w:val="000000" w:themeColor="text1"/>
            <w:sz w:val="24"/>
            <w:szCs w:val="24"/>
          </w:rPr>
          <w:t>i</w:t>
        </w:r>
      </w:ins>
      <w:r w:rsidR="00962836" w:rsidRPr="00DA5296">
        <w:rPr>
          <w:rFonts w:ascii="Tahoma" w:hAnsi="Tahoma" w:cs="Tahoma"/>
          <w:color w:val="000000" w:themeColor="text1"/>
          <w:sz w:val="24"/>
          <w:szCs w:val="24"/>
          <w:rPrChange w:id="312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>n lowering the cost of living</w:t>
      </w:r>
      <w:r w:rsidR="00016140" w:rsidRPr="00DA5296">
        <w:rPr>
          <w:rFonts w:ascii="Tahoma" w:hAnsi="Tahoma" w:cs="Tahoma"/>
          <w:color w:val="000000" w:themeColor="text1"/>
          <w:sz w:val="24"/>
          <w:szCs w:val="24"/>
          <w:rPrChange w:id="313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 xml:space="preserve"> </w:t>
      </w:r>
      <w:del w:id="314" w:author="JCTR SED1" w:date="2021-09-06T15:15:00Z">
        <w:r w:rsidR="00016140" w:rsidRPr="00DA5296" w:rsidDel="00C11AC0">
          <w:rPr>
            <w:rFonts w:ascii="Tahoma" w:hAnsi="Tahoma" w:cs="Tahoma"/>
            <w:color w:val="000000" w:themeColor="text1"/>
            <w:sz w:val="24"/>
            <w:szCs w:val="24"/>
            <w:rPrChange w:id="315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 xml:space="preserve">and improving citizen’s health through improved access to </w:delText>
        </w:r>
      </w:del>
      <w:ins w:id="316" w:author="JCTR SED1" w:date="2021-09-06T15:15:00Z">
        <w:r w:rsidR="00C11AC0">
          <w:rPr>
            <w:rFonts w:ascii="Tahoma" w:hAnsi="Tahoma" w:cs="Tahoma"/>
            <w:color w:val="000000" w:themeColor="text1"/>
            <w:sz w:val="24"/>
            <w:szCs w:val="24"/>
          </w:rPr>
          <w:t>especially for essential food items</w:t>
        </w:r>
      </w:ins>
      <w:ins w:id="317" w:author="JCTR SED1" w:date="2021-09-06T15:20:00Z">
        <w:r w:rsidR="00C11AC0">
          <w:rPr>
            <w:rFonts w:ascii="Tahoma" w:hAnsi="Tahoma" w:cs="Tahoma"/>
            <w:color w:val="000000" w:themeColor="text1"/>
            <w:sz w:val="24"/>
            <w:szCs w:val="24"/>
          </w:rPr>
          <w:t xml:space="preserve"> is evident</w:t>
        </w:r>
      </w:ins>
      <w:del w:id="318" w:author="JCTR SED1" w:date="2021-09-06T15:15:00Z">
        <w:r w:rsidR="00016140" w:rsidRPr="00DA5296" w:rsidDel="00C11AC0">
          <w:rPr>
            <w:rFonts w:ascii="Tahoma" w:hAnsi="Tahoma" w:cs="Tahoma"/>
            <w:color w:val="000000" w:themeColor="text1"/>
            <w:sz w:val="24"/>
            <w:szCs w:val="24"/>
            <w:rPrChange w:id="319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>food</w:delText>
        </w:r>
      </w:del>
      <w:r w:rsidR="00016140" w:rsidRPr="00DA5296">
        <w:rPr>
          <w:rFonts w:ascii="Tahoma" w:hAnsi="Tahoma" w:cs="Tahoma"/>
          <w:color w:val="000000" w:themeColor="text1"/>
          <w:sz w:val="24"/>
          <w:szCs w:val="24"/>
          <w:rPrChange w:id="320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>.</w:t>
      </w:r>
      <w:r w:rsidR="00962836" w:rsidRPr="00DA5296">
        <w:rPr>
          <w:rFonts w:ascii="Tahoma" w:hAnsi="Tahoma" w:cs="Tahoma"/>
          <w:color w:val="000000" w:themeColor="text1"/>
          <w:sz w:val="24"/>
          <w:szCs w:val="24"/>
          <w:rPrChange w:id="321" w:author="JCTR SED1" w:date="2021-09-06T15:06:00Z">
            <w:rPr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t xml:space="preserve"> </w:t>
      </w:r>
      <w:ins w:id="322" w:author="JCTR SED1" w:date="2021-09-06T15:31:00Z">
        <w:r w:rsidR="001D2152">
          <w:rPr>
            <w:rFonts w:ascii="Tahoma" w:hAnsi="Tahoma" w:cs="Tahoma"/>
            <w:color w:val="000000" w:themeColor="text1"/>
            <w:sz w:val="24"/>
            <w:szCs w:val="24"/>
          </w:rPr>
          <w:t xml:space="preserve">We urge the new government to remain </w:t>
        </w:r>
      </w:ins>
      <w:ins w:id="323" w:author="JCTR SED1" w:date="2021-09-06T15:32:00Z">
        <w:r w:rsidR="001D2152">
          <w:rPr>
            <w:rFonts w:ascii="Tahoma" w:hAnsi="Tahoma" w:cs="Tahoma"/>
            <w:color w:val="000000" w:themeColor="text1"/>
            <w:sz w:val="24"/>
            <w:szCs w:val="24"/>
          </w:rPr>
          <w:t xml:space="preserve">unwaveringly </w:t>
        </w:r>
      </w:ins>
      <w:ins w:id="324" w:author="JCTR SED1" w:date="2021-09-06T15:31:00Z">
        <w:r w:rsidR="001D2152">
          <w:rPr>
            <w:rFonts w:ascii="Tahoma" w:hAnsi="Tahoma" w:cs="Tahoma"/>
            <w:color w:val="000000" w:themeColor="text1"/>
            <w:sz w:val="24"/>
            <w:szCs w:val="24"/>
          </w:rPr>
          <w:t>committed to this drive and register improved living conditions for its citizens in its five year tenure.</w:t>
        </w:r>
      </w:ins>
    </w:p>
    <w:p w14:paraId="616B6496" w14:textId="77777777" w:rsidR="001D2152" w:rsidRDefault="001D2152">
      <w:pPr>
        <w:spacing w:after="0" w:line="240" w:lineRule="auto"/>
        <w:jc w:val="both"/>
        <w:rPr>
          <w:ins w:id="325" w:author="JCTR SED1" w:date="2021-09-06T15:15:00Z"/>
          <w:rFonts w:ascii="Tahoma" w:hAnsi="Tahoma" w:cs="Tahoma"/>
          <w:color w:val="000000" w:themeColor="text1"/>
          <w:sz w:val="24"/>
          <w:szCs w:val="24"/>
        </w:rPr>
        <w:pPrChange w:id="326" w:author="JCTR SED1" w:date="2021-09-06T15:14:00Z">
          <w:pPr>
            <w:jc w:val="both"/>
          </w:pPr>
        </w:pPrChange>
      </w:pPr>
    </w:p>
    <w:p w14:paraId="764575F9" w14:textId="70F5EC81" w:rsidR="006F290D" w:rsidRPr="00DA5296" w:rsidDel="00E66780" w:rsidRDefault="00016140">
      <w:pPr>
        <w:spacing w:after="0" w:line="240" w:lineRule="auto"/>
        <w:jc w:val="both"/>
        <w:rPr>
          <w:del w:id="327" w:author="JCTR SED1" w:date="2021-09-06T15:30:00Z"/>
          <w:rFonts w:ascii="Tahoma" w:hAnsi="Tahoma" w:cs="Tahoma"/>
          <w:color w:val="000000" w:themeColor="text1"/>
          <w:sz w:val="24"/>
          <w:szCs w:val="24"/>
          <w:rPrChange w:id="328" w:author="JCTR SED1" w:date="2021-09-06T15:06:00Z">
            <w:rPr>
              <w:del w:id="329" w:author="JCTR SED1" w:date="2021-09-06T15:30:00Z"/>
              <w:rFonts w:ascii="Times New Roman" w:hAnsi="Times New Roman"/>
              <w:color w:val="000000" w:themeColor="text1"/>
              <w:sz w:val="24"/>
              <w:szCs w:val="24"/>
            </w:rPr>
          </w:rPrChange>
        </w:rPr>
        <w:pPrChange w:id="330" w:author="JCTR SED1" w:date="2021-09-06T15:14:00Z">
          <w:pPr>
            <w:jc w:val="both"/>
          </w:pPr>
        </w:pPrChange>
      </w:pPr>
      <w:del w:id="331" w:author="JCTR SED1" w:date="2021-09-06T15:30:00Z">
        <w:r w:rsidRPr="00DA5296" w:rsidDel="00E66780">
          <w:rPr>
            <w:rFonts w:ascii="Tahoma" w:hAnsi="Tahoma" w:cs="Tahoma"/>
            <w:color w:val="000000" w:themeColor="text1"/>
            <w:sz w:val="24"/>
            <w:szCs w:val="24"/>
            <w:rPrChange w:id="332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>T</w:delText>
        </w:r>
        <w:r w:rsidR="00962836" w:rsidRPr="00DA5296" w:rsidDel="00E66780">
          <w:rPr>
            <w:rFonts w:ascii="Tahoma" w:hAnsi="Tahoma" w:cs="Tahoma"/>
            <w:color w:val="000000" w:themeColor="text1"/>
            <w:sz w:val="24"/>
            <w:szCs w:val="24"/>
            <w:rPrChange w:id="333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>he Centre</w:delText>
        </w:r>
        <w:r w:rsidR="006F290D" w:rsidRPr="00DA5296" w:rsidDel="00E66780">
          <w:rPr>
            <w:rFonts w:ascii="Tahoma" w:hAnsi="Tahoma" w:cs="Tahoma"/>
            <w:color w:val="000000" w:themeColor="text1"/>
            <w:sz w:val="24"/>
            <w:szCs w:val="24"/>
            <w:rPrChange w:id="334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 xml:space="preserve"> continues </w:delText>
        </w:r>
      </w:del>
      <w:del w:id="335" w:author="JCTR SED1" w:date="2021-09-06T15:21:00Z">
        <w:r w:rsidR="006F290D" w:rsidRPr="00DA5296" w:rsidDel="00E66780">
          <w:rPr>
            <w:rFonts w:ascii="Tahoma" w:hAnsi="Tahoma" w:cs="Tahoma"/>
            <w:color w:val="000000" w:themeColor="text1"/>
            <w:sz w:val="24"/>
            <w:szCs w:val="24"/>
            <w:rPrChange w:id="336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 xml:space="preserve">to emphasise </w:delText>
        </w:r>
        <w:r w:rsidR="00962836" w:rsidRPr="00DA5296" w:rsidDel="00E66780">
          <w:rPr>
            <w:rFonts w:ascii="Tahoma" w:hAnsi="Tahoma" w:cs="Tahoma"/>
            <w:color w:val="000000" w:themeColor="text1"/>
            <w:sz w:val="24"/>
            <w:szCs w:val="24"/>
            <w:rPrChange w:id="337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 xml:space="preserve">on </w:delText>
        </w:r>
      </w:del>
      <w:del w:id="338" w:author="JCTR SED1" w:date="2021-09-06T15:15:00Z">
        <w:r w:rsidR="00962836" w:rsidRPr="00DA5296" w:rsidDel="00C11AC0">
          <w:rPr>
            <w:rFonts w:ascii="Tahoma" w:hAnsi="Tahoma" w:cs="Tahoma"/>
            <w:color w:val="000000" w:themeColor="text1"/>
            <w:sz w:val="24"/>
            <w:szCs w:val="24"/>
            <w:rPrChange w:id="339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>the need for investment i</w:delText>
        </w:r>
        <w:r w:rsidR="00BD17B6" w:rsidRPr="00DA5296" w:rsidDel="00C11AC0">
          <w:rPr>
            <w:rFonts w:ascii="Tahoma" w:hAnsi="Tahoma" w:cs="Tahoma"/>
            <w:color w:val="000000" w:themeColor="text1"/>
            <w:sz w:val="24"/>
            <w:szCs w:val="24"/>
            <w:rPrChange w:id="340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 xml:space="preserve">n research and development in the sector. Furthermore, </w:delText>
        </w:r>
      </w:del>
      <w:del w:id="341" w:author="JCTR SED1" w:date="2021-09-06T15:21:00Z">
        <w:r w:rsidR="00BD17B6" w:rsidRPr="00DA5296" w:rsidDel="00E66780">
          <w:rPr>
            <w:rFonts w:ascii="Tahoma" w:hAnsi="Tahoma" w:cs="Tahoma"/>
            <w:color w:val="000000" w:themeColor="text1"/>
            <w:sz w:val="24"/>
            <w:szCs w:val="24"/>
            <w:rPrChange w:id="342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 xml:space="preserve">diversification in the </w:delText>
        </w:r>
        <w:r w:rsidRPr="00DA5296" w:rsidDel="00E66780">
          <w:rPr>
            <w:rFonts w:ascii="Tahoma" w:hAnsi="Tahoma" w:cs="Tahoma"/>
            <w:color w:val="000000" w:themeColor="text1"/>
            <w:sz w:val="24"/>
            <w:szCs w:val="24"/>
            <w:rPrChange w:id="343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 xml:space="preserve">growth of diverse agricultural crops remains key as we continue to </w:delText>
        </w:r>
        <w:r w:rsidR="00BD17B6" w:rsidRPr="00DA5296" w:rsidDel="00E66780">
          <w:rPr>
            <w:rFonts w:ascii="Tahoma" w:hAnsi="Tahoma" w:cs="Tahoma"/>
            <w:color w:val="000000" w:themeColor="text1"/>
            <w:sz w:val="24"/>
            <w:szCs w:val="24"/>
            <w:rPrChange w:id="344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>encourage both</w:delText>
        </w:r>
        <w:r w:rsidRPr="00DA5296" w:rsidDel="00E66780">
          <w:rPr>
            <w:rFonts w:ascii="Tahoma" w:hAnsi="Tahoma" w:cs="Tahoma"/>
            <w:color w:val="000000" w:themeColor="text1"/>
            <w:sz w:val="24"/>
            <w:szCs w:val="24"/>
            <w:rPrChange w:id="345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 xml:space="preserve"> the</w:delText>
        </w:r>
        <w:r w:rsidR="00BD17B6" w:rsidRPr="00DA5296" w:rsidDel="00E66780">
          <w:rPr>
            <w:rFonts w:ascii="Tahoma" w:hAnsi="Tahoma" w:cs="Tahoma"/>
            <w:color w:val="000000" w:themeColor="text1"/>
            <w:sz w:val="24"/>
            <w:szCs w:val="24"/>
            <w:rPrChange w:id="346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 xml:space="preserve"> production and consumption of diverse</w:delText>
        </w:r>
        <w:r w:rsidRPr="00DA5296" w:rsidDel="00E66780">
          <w:rPr>
            <w:rFonts w:ascii="Tahoma" w:hAnsi="Tahoma" w:cs="Tahoma"/>
            <w:color w:val="000000" w:themeColor="text1"/>
            <w:sz w:val="24"/>
            <w:szCs w:val="24"/>
            <w:rPrChange w:id="347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 xml:space="preserve"> locally produced</w:delText>
        </w:r>
        <w:r w:rsidR="00BD17B6" w:rsidRPr="00DA5296" w:rsidDel="00E66780">
          <w:rPr>
            <w:rFonts w:ascii="Tahoma" w:hAnsi="Tahoma" w:cs="Tahoma"/>
            <w:color w:val="000000" w:themeColor="text1"/>
            <w:sz w:val="24"/>
            <w:szCs w:val="24"/>
            <w:rPrChange w:id="348" w:author="JCTR SED1" w:date="2021-09-06T15:06:00Z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PrChange>
          </w:rPr>
          <w:delText xml:space="preserve"> nutritious foods. </w:delText>
        </w:r>
      </w:del>
    </w:p>
    <w:p w14:paraId="0DE2580B" w14:textId="285BE5A4" w:rsidR="006F290D" w:rsidRPr="00DA5296" w:rsidRDefault="006F290D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rPrChange w:id="349" w:author="JCTR SED1" w:date="2021-09-06T15:06:00Z">
            <w:rPr>
              <w:rFonts w:ascii="Times New Roman" w:hAnsi="Times New Roman"/>
              <w:b/>
              <w:sz w:val="24"/>
              <w:szCs w:val="24"/>
            </w:rPr>
          </w:rPrChange>
        </w:rPr>
        <w:pPrChange w:id="350" w:author="JCTR SED1" w:date="2021-09-06T15:06:00Z">
          <w:pPr>
            <w:spacing w:after="0"/>
            <w:jc w:val="both"/>
          </w:pPr>
        </w:pPrChange>
      </w:pPr>
      <w:bookmarkStart w:id="351" w:name="_Hlk63345242"/>
      <w:r w:rsidRPr="00DA5296">
        <w:rPr>
          <w:rFonts w:ascii="Tahoma" w:hAnsi="Tahoma" w:cs="Tahoma"/>
          <w:b/>
          <w:sz w:val="24"/>
          <w:szCs w:val="24"/>
          <w:rPrChange w:id="352" w:author="JCTR SED1" w:date="2021-09-06T15:06:00Z">
            <w:rPr>
              <w:rFonts w:ascii="Times New Roman" w:hAnsi="Times New Roman"/>
              <w:b/>
              <w:sz w:val="24"/>
              <w:szCs w:val="24"/>
            </w:rPr>
          </w:rPrChange>
        </w:rPr>
        <w:t xml:space="preserve">For further clarifications contact the Social and Economic Development (SED) Programme at the Jesuit Centre for Theological Reflection (JCTR) on 0955295881 and 0954755319. Email: </w:t>
      </w:r>
      <w:r w:rsidR="0025485A" w:rsidRPr="00DA5296">
        <w:rPr>
          <w:rStyle w:val="Hyperlink"/>
          <w:rFonts w:ascii="Tahoma" w:hAnsi="Tahoma" w:cs="Tahoma"/>
          <w:b/>
          <w:sz w:val="24"/>
          <w:szCs w:val="24"/>
          <w:rPrChange w:id="353" w:author="JCTR SED1" w:date="2021-09-06T15:06:00Z">
            <w:rPr>
              <w:rStyle w:val="Hyperlink"/>
              <w:rFonts w:ascii="Times New Roman" w:hAnsi="Times New Roman"/>
              <w:b/>
              <w:sz w:val="24"/>
              <w:szCs w:val="24"/>
            </w:rPr>
          </w:rPrChange>
        </w:rPr>
        <w:fldChar w:fldCharType="begin"/>
      </w:r>
      <w:r w:rsidR="0025485A" w:rsidRPr="00DA5296">
        <w:rPr>
          <w:rStyle w:val="Hyperlink"/>
          <w:rFonts w:ascii="Tahoma" w:hAnsi="Tahoma" w:cs="Tahoma"/>
          <w:b/>
          <w:sz w:val="24"/>
          <w:szCs w:val="24"/>
          <w:rPrChange w:id="354" w:author="JCTR SED1" w:date="2021-09-06T15:06:00Z">
            <w:rPr>
              <w:rStyle w:val="Hyperlink"/>
              <w:rFonts w:ascii="Times New Roman" w:hAnsi="Times New Roman"/>
              <w:b/>
              <w:sz w:val="24"/>
              <w:szCs w:val="24"/>
            </w:rPr>
          </w:rPrChange>
        </w:rPr>
        <w:instrText xml:space="preserve"> HYPERLINK "mailto:jctr.sed@gmail.com" </w:instrText>
      </w:r>
      <w:r w:rsidR="0025485A" w:rsidRPr="00DA5296">
        <w:rPr>
          <w:rStyle w:val="Hyperlink"/>
          <w:rFonts w:ascii="Tahoma" w:hAnsi="Tahoma" w:cs="Tahoma"/>
          <w:b/>
          <w:sz w:val="24"/>
          <w:szCs w:val="24"/>
          <w:rPrChange w:id="355" w:author="JCTR SED1" w:date="2021-09-06T15:06:00Z">
            <w:rPr>
              <w:rStyle w:val="Hyperlink"/>
              <w:rFonts w:ascii="Times New Roman" w:hAnsi="Times New Roman"/>
              <w:b/>
              <w:sz w:val="24"/>
              <w:szCs w:val="24"/>
            </w:rPr>
          </w:rPrChange>
        </w:rPr>
        <w:fldChar w:fldCharType="separate"/>
      </w:r>
      <w:r w:rsidRPr="00DA5296">
        <w:rPr>
          <w:rStyle w:val="Hyperlink"/>
          <w:rFonts w:ascii="Tahoma" w:hAnsi="Tahoma" w:cs="Tahoma"/>
          <w:b/>
          <w:sz w:val="24"/>
          <w:szCs w:val="24"/>
          <w:rPrChange w:id="356" w:author="JCTR SED1" w:date="2021-09-06T15:06:00Z">
            <w:rPr>
              <w:rStyle w:val="Hyperlink"/>
              <w:rFonts w:ascii="Times New Roman" w:hAnsi="Times New Roman"/>
              <w:b/>
              <w:sz w:val="24"/>
              <w:szCs w:val="24"/>
            </w:rPr>
          </w:rPrChange>
        </w:rPr>
        <w:t>jctr.sed@gmail.com</w:t>
      </w:r>
      <w:r w:rsidR="0025485A" w:rsidRPr="00DA5296">
        <w:rPr>
          <w:rStyle w:val="Hyperlink"/>
          <w:rFonts w:ascii="Tahoma" w:hAnsi="Tahoma" w:cs="Tahoma"/>
          <w:b/>
          <w:sz w:val="24"/>
          <w:szCs w:val="24"/>
          <w:rPrChange w:id="357" w:author="JCTR SED1" w:date="2021-09-06T15:06:00Z">
            <w:rPr>
              <w:rStyle w:val="Hyperlink"/>
              <w:rFonts w:ascii="Times New Roman" w:hAnsi="Times New Roman"/>
              <w:b/>
              <w:sz w:val="24"/>
              <w:szCs w:val="24"/>
            </w:rPr>
          </w:rPrChange>
        </w:rPr>
        <w:fldChar w:fldCharType="end"/>
      </w:r>
      <w:r w:rsidRPr="00DA5296">
        <w:rPr>
          <w:rFonts w:ascii="Tahoma" w:hAnsi="Tahoma" w:cs="Tahoma"/>
          <w:b/>
          <w:sz w:val="24"/>
          <w:szCs w:val="24"/>
          <w:rPrChange w:id="358" w:author="JCTR SED1" w:date="2021-09-06T15:06:00Z">
            <w:rPr>
              <w:rFonts w:ascii="Times New Roman" w:hAnsi="Times New Roman"/>
              <w:b/>
              <w:sz w:val="24"/>
              <w:szCs w:val="24"/>
            </w:rPr>
          </w:rPrChange>
        </w:rPr>
        <w:t xml:space="preserve"> and </w:t>
      </w:r>
      <w:r w:rsidR="0025485A" w:rsidRPr="00DA5296">
        <w:rPr>
          <w:rStyle w:val="Hyperlink"/>
          <w:rFonts w:ascii="Tahoma" w:hAnsi="Tahoma" w:cs="Tahoma"/>
          <w:b/>
          <w:sz w:val="24"/>
          <w:szCs w:val="24"/>
          <w:rPrChange w:id="359" w:author="JCTR SED1" w:date="2021-09-06T15:06:00Z">
            <w:rPr>
              <w:rStyle w:val="Hyperlink"/>
              <w:rFonts w:ascii="Times New Roman" w:hAnsi="Times New Roman"/>
              <w:b/>
              <w:sz w:val="24"/>
              <w:szCs w:val="24"/>
            </w:rPr>
          </w:rPrChange>
        </w:rPr>
        <w:fldChar w:fldCharType="begin"/>
      </w:r>
      <w:r w:rsidR="0025485A" w:rsidRPr="00DA5296">
        <w:rPr>
          <w:rStyle w:val="Hyperlink"/>
          <w:rFonts w:ascii="Tahoma" w:hAnsi="Tahoma" w:cs="Tahoma"/>
          <w:b/>
          <w:sz w:val="24"/>
          <w:szCs w:val="24"/>
          <w:rPrChange w:id="360" w:author="JCTR SED1" w:date="2021-09-06T15:06:00Z">
            <w:rPr>
              <w:rStyle w:val="Hyperlink"/>
              <w:rFonts w:ascii="Times New Roman" w:hAnsi="Times New Roman"/>
              <w:b/>
              <w:sz w:val="24"/>
              <w:szCs w:val="24"/>
            </w:rPr>
          </w:rPrChange>
        </w:rPr>
        <w:instrText xml:space="preserve"> HYPERLINK "mailto:jctr.info@gmail.com" </w:instrText>
      </w:r>
      <w:r w:rsidR="0025485A" w:rsidRPr="00DA5296">
        <w:rPr>
          <w:rStyle w:val="Hyperlink"/>
          <w:rFonts w:ascii="Tahoma" w:hAnsi="Tahoma" w:cs="Tahoma"/>
          <w:b/>
          <w:sz w:val="24"/>
          <w:szCs w:val="24"/>
          <w:rPrChange w:id="361" w:author="JCTR SED1" w:date="2021-09-06T15:06:00Z">
            <w:rPr>
              <w:rStyle w:val="Hyperlink"/>
              <w:rFonts w:ascii="Times New Roman" w:hAnsi="Times New Roman"/>
              <w:b/>
              <w:sz w:val="24"/>
              <w:szCs w:val="24"/>
            </w:rPr>
          </w:rPrChange>
        </w:rPr>
        <w:fldChar w:fldCharType="separate"/>
      </w:r>
      <w:r w:rsidRPr="00DA5296">
        <w:rPr>
          <w:rStyle w:val="Hyperlink"/>
          <w:rFonts w:ascii="Tahoma" w:hAnsi="Tahoma" w:cs="Tahoma"/>
          <w:b/>
          <w:sz w:val="24"/>
          <w:szCs w:val="24"/>
          <w:rPrChange w:id="362" w:author="JCTR SED1" w:date="2021-09-06T15:06:00Z">
            <w:rPr>
              <w:rStyle w:val="Hyperlink"/>
              <w:rFonts w:ascii="Times New Roman" w:hAnsi="Times New Roman"/>
              <w:b/>
              <w:sz w:val="24"/>
              <w:szCs w:val="24"/>
            </w:rPr>
          </w:rPrChange>
        </w:rPr>
        <w:t>jctr.info@gmail.com</w:t>
      </w:r>
      <w:r w:rsidR="0025485A" w:rsidRPr="00DA5296">
        <w:rPr>
          <w:rStyle w:val="Hyperlink"/>
          <w:rFonts w:ascii="Tahoma" w:hAnsi="Tahoma" w:cs="Tahoma"/>
          <w:b/>
          <w:sz w:val="24"/>
          <w:szCs w:val="24"/>
          <w:rPrChange w:id="363" w:author="JCTR SED1" w:date="2021-09-06T15:06:00Z">
            <w:rPr>
              <w:rStyle w:val="Hyperlink"/>
              <w:rFonts w:ascii="Times New Roman" w:hAnsi="Times New Roman"/>
              <w:b/>
              <w:sz w:val="24"/>
              <w:szCs w:val="24"/>
            </w:rPr>
          </w:rPrChange>
        </w:rPr>
        <w:fldChar w:fldCharType="end"/>
      </w:r>
      <w:r w:rsidRPr="00DA5296">
        <w:rPr>
          <w:rStyle w:val="Hyperlink"/>
          <w:rFonts w:ascii="Tahoma" w:hAnsi="Tahoma" w:cs="Tahoma"/>
          <w:b/>
          <w:sz w:val="24"/>
          <w:szCs w:val="24"/>
          <w:rPrChange w:id="364" w:author="JCTR SED1" w:date="2021-09-06T15:06:00Z">
            <w:rPr>
              <w:rStyle w:val="Hyperlink"/>
              <w:rFonts w:ascii="Times New Roman" w:hAnsi="Times New Roman"/>
              <w:b/>
              <w:sz w:val="24"/>
              <w:szCs w:val="24"/>
            </w:rPr>
          </w:rPrChange>
        </w:rPr>
        <w:t>.</w:t>
      </w:r>
      <w:r w:rsidRPr="00DA5296">
        <w:rPr>
          <w:rFonts w:ascii="Tahoma" w:hAnsi="Tahoma" w:cs="Tahoma"/>
          <w:b/>
          <w:sz w:val="24"/>
          <w:szCs w:val="24"/>
          <w:rPrChange w:id="365" w:author="JCTR SED1" w:date="2021-09-06T15:06:00Z">
            <w:rPr>
              <w:rFonts w:ascii="Times New Roman" w:hAnsi="Times New Roman"/>
              <w:b/>
              <w:sz w:val="24"/>
              <w:szCs w:val="24"/>
            </w:rPr>
          </w:rPrChange>
        </w:rPr>
        <w:t xml:space="preserve"> Martin Mwamba Road, Plot 3813 Martin Mwamba Road, Olympia Park – Lusaka. P. O. Box 37774 Lusaka – Zambia</w:t>
      </w:r>
      <w:bookmarkEnd w:id="2"/>
      <w:bookmarkEnd w:id="351"/>
    </w:p>
    <w:sectPr w:rsidR="006F290D" w:rsidRPr="00DA5296" w:rsidSect="00696CFE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40" w:right="1080" w:bottom="1440" w:left="1080" w:header="340" w:footer="28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B0BD99" w14:textId="77777777" w:rsidR="00F11558" w:rsidRDefault="00F11558">
      <w:pPr>
        <w:spacing w:after="0" w:line="240" w:lineRule="auto"/>
      </w:pPr>
      <w:r>
        <w:separator/>
      </w:r>
    </w:p>
  </w:endnote>
  <w:endnote w:type="continuationSeparator" w:id="0">
    <w:p w14:paraId="5AC940E3" w14:textId="77777777" w:rsidR="00F11558" w:rsidRDefault="00F11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2166C" w14:textId="77777777" w:rsidR="004F33DE" w:rsidRPr="001F25C6" w:rsidRDefault="006F290D" w:rsidP="001F25C6">
    <w:pPr>
      <w:pBdr>
        <w:top w:val="thinThickSmallGap" w:sz="24" w:space="18" w:color="622423"/>
      </w:pBdr>
      <w:tabs>
        <w:tab w:val="center" w:pos="4513"/>
        <w:tab w:val="right" w:pos="9026"/>
      </w:tabs>
      <w:spacing w:after="0" w:line="240" w:lineRule="auto"/>
      <w:jc w:val="center"/>
      <w:rPr>
        <w:rFonts w:ascii="Cambria" w:hAnsi="Cambria"/>
      </w:rPr>
    </w:pPr>
    <w:r w:rsidRPr="001F25C6">
      <w:rPr>
        <w:b/>
        <w:color w:val="002060"/>
      </w:rPr>
      <w:t>“A JUST ZAMBIAN SOCIETY GUIDED BY FAITH, WHERE EVERYONE ENJOYS FULLNESS OF LIFE”</w:t>
    </w:r>
  </w:p>
  <w:p w14:paraId="77730353" w14:textId="77777777" w:rsidR="004F33DE" w:rsidRPr="001F25C6" w:rsidRDefault="00F11558" w:rsidP="001F25C6">
    <w:pPr>
      <w:tabs>
        <w:tab w:val="center" w:pos="4513"/>
        <w:tab w:val="right" w:pos="9026"/>
      </w:tabs>
      <w:spacing w:after="0" w:line="240" w:lineRule="auto"/>
    </w:pPr>
  </w:p>
  <w:p w14:paraId="12537C0B" w14:textId="77777777" w:rsidR="004F33DE" w:rsidRDefault="00F1155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9FA162" w14:textId="77777777" w:rsidR="004F33DE" w:rsidRDefault="006F290D" w:rsidP="00696CFE">
    <w:pPr>
      <w:pStyle w:val="Footer"/>
      <w:pBdr>
        <w:top w:val="thinThickSmallGap" w:sz="24" w:space="18" w:color="622423"/>
      </w:pBdr>
      <w:jc w:val="center"/>
      <w:rPr>
        <w:rFonts w:ascii="Cambria" w:hAnsi="Cambria"/>
      </w:rPr>
    </w:pPr>
    <w:r w:rsidRPr="00B32665">
      <w:rPr>
        <w:b/>
        <w:color w:val="002060"/>
      </w:rPr>
      <w:t>“</w:t>
    </w:r>
    <w:r>
      <w:rPr>
        <w:b/>
        <w:color w:val="002060"/>
      </w:rPr>
      <w:t>A JUST ZAMBIAN SOCIETY GUIDED BY FAITH, WHERE EVERYONE ENJOYS FULLNESS OF LIFE</w:t>
    </w:r>
    <w:r w:rsidRPr="00B32665">
      <w:rPr>
        <w:b/>
        <w:color w:val="002060"/>
      </w:rPr>
      <w:t>”</w:t>
    </w:r>
  </w:p>
  <w:p w14:paraId="10FED8D0" w14:textId="77777777" w:rsidR="004F33DE" w:rsidRDefault="00F1155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1BCB86" w14:textId="77777777" w:rsidR="00F11558" w:rsidRDefault="00F11558">
      <w:pPr>
        <w:spacing w:after="0" w:line="240" w:lineRule="auto"/>
      </w:pPr>
      <w:r>
        <w:separator/>
      </w:r>
    </w:p>
  </w:footnote>
  <w:footnote w:type="continuationSeparator" w:id="0">
    <w:p w14:paraId="4BC837AE" w14:textId="77777777" w:rsidR="00F11558" w:rsidRDefault="00F115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7018AA" w14:textId="77777777" w:rsidR="004F33DE" w:rsidRDefault="006F290D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AC8D853" wp14:editId="761FB03B">
              <wp:simplePos x="0" y="0"/>
              <wp:positionH relativeFrom="column">
                <wp:posOffset>2701290</wp:posOffset>
              </wp:positionH>
              <wp:positionV relativeFrom="paragraph">
                <wp:posOffset>212090</wp:posOffset>
              </wp:positionV>
              <wp:extent cx="3962400" cy="904875"/>
              <wp:effectExtent l="0" t="0" r="0" b="952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62400" cy="904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F4BA55F" w14:textId="77777777" w:rsidR="004F33DE" w:rsidRPr="00377B77" w:rsidRDefault="00F11558" w:rsidP="00B32665">
                          <w:pPr>
                            <w:spacing w:after="0" w:line="240" w:lineRule="auto"/>
                            <w:jc w:val="right"/>
                            <w:rPr>
                              <w:color w:val="00206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C8D85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12.7pt;margin-top:16.7pt;width:312pt;height:7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" stroked="f">
              <v:textbox>
                <w:txbxContent>
                  <w:p w14:paraId="4F4BA55F" w14:textId="77777777" w:rsidR="004F33DE" w:rsidRPr="00377B77" w:rsidRDefault="0025485A" w:rsidP="00B32665">
                    <w:pPr>
                      <w:spacing w:after="0" w:line="240" w:lineRule="auto"/>
                      <w:jc w:val="right"/>
                      <w:rPr>
                        <w:color w:val="002060"/>
                      </w:rPr>
                    </w:pPr>
                  </w:p>
                </w:txbxContent>
              </v:textbox>
            </v:shape>
          </w:pict>
        </mc:Fallback>
      </mc:AlternateContent>
    </w:r>
    <w:r w:rsidRPr="00377B77">
      <w:rPr>
        <w:noProof/>
        <w:lang w:eastAsia="en-GB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B48CD6" w14:textId="77777777" w:rsidR="004F33DE" w:rsidRDefault="006F290D" w:rsidP="00696CFE">
    <w:pPr>
      <w:pStyle w:val="Header"/>
    </w:pPr>
    <w:r w:rsidRPr="003A7E26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8B8BD99" wp14:editId="224E5B4B">
              <wp:simplePos x="0" y="0"/>
              <wp:positionH relativeFrom="column">
                <wp:posOffset>2705100</wp:posOffset>
              </wp:positionH>
              <wp:positionV relativeFrom="paragraph">
                <wp:posOffset>155575</wp:posOffset>
              </wp:positionV>
              <wp:extent cx="3962400" cy="1095375"/>
              <wp:effectExtent l="0" t="0" r="0" b="9525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62400" cy="10953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CC3DF4" w14:textId="77777777" w:rsidR="004F33DE" w:rsidRPr="006751B9" w:rsidRDefault="006F290D" w:rsidP="002B6F44">
                          <w:pPr>
                            <w:spacing w:after="0" w:line="240" w:lineRule="auto"/>
                            <w:jc w:val="right"/>
                            <w:rPr>
                              <w:b/>
                              <w:color w:val="002060"/>
                            </w:rPr>
                          </w:pPr>
                          <w:r w:rsidRPr="006751B9">
                            <w:rPr>
                              <w:b/>
                              <w:color w:val="002060"/>
                            </w:rPr>
                            <w:t>JESUIT CENTRE FOR THEOLOGICAL REFLECTION</w:t>
                          </w:r>
                        </w:p>
                        <w:p w14:paraId="0371755D" w14:textId="77777777" w:rsidR="004F33DE" w:rsidRDefault="006F290D" w:rsidP="002B6F44">
                          <w:pPr>
                            <w:spacing w:after="0" w:line="240" w:lineRule="auto"/>
                            <w:jc w:val="right"/>
                            <w:rPr>
                              <w:color w:val="002060"/>
                            </w:rPr>
                          </w:pPr>
                          <w:r w:rsidRPr="00377B77">
                            <w:rPr>
                              <w:color w:val="002060"/>
                            </w:rPr>
                            <w:t>3813 Martin Mwamba Road</w:t>
                          </w:r>
                          <w:r>
                            <w:rPr>
                              <w:color w:val="002060"/>
                            </w:rPr>
                            <w:t>,</w:t>
                          </w:r>
                          <w:r w:rsidRPr="00377B77">
                            <w:rPr>
                              <w:color w:val="002060"/>
                            </w:rPr>
                            <w:t xml:space="preserve"> Olympia</w:t>
                          </w:r>
                          <w:r>
                            <w:rPr>
                              <w:color w:val="002060"/>
                            </w:rPr>
                            <w:t xml:space="preserve"> Park</w:t>
                          </w:r>
                        </w:p>
                        <w:p w14:paraId="32B01B58" w14:textId="77777777" w:rsidR="004F33DE" w:rsidRPr="00377B77" w:rsidRDefault="006F290D" w:rsidP="00696CFE">
                          <w:pPr>
                            <w:spacing w:after="0" w:line="240" w:lineRule="auto"/>
                            <w:jc w:val="right"/>
                            <w:rPr>
                              <w:color w:val="002060"/>
                            </w:rPr>
                          </w:pPr>
                          <w:r w:rsidRPr="00377B77">
                            <w:rPr>
                              <w:color w:val="002060"/>
                            </w:rPr>
                            <w:t>P.O Box 37774</w:t>
                          </w:r>
                          <w:r>
                            <w:rPr>
                              <w:color w:val="002060"/>
                            </w:rPr>
                            <w:t>, 10101</w:t>
                          </w:r>
                          <w:r w:rsidRPr="00377B77">
                            <w:rPr>
                              <w:color w:val="002060"/>
                            </w:rPr>
                            <w:t xml:space="preserve"> Lusaka</w:t>
                          </w:r>
                          <w:r>
                            <w:rPr>
                              <w:color w:val="002060"/>
                            </w:rPr>
                            <w:t>,</w:t>
                          </w:r>
                          <w:r w:rsidRPr="00377B77">
                            <w:rPr>
                              <w:color w:val="002060"/>
                            </w:rPr>
                            <w:t xml:space="preserve"> Zambia</w:t>
                          </w:r>
                        </w:p>
                        <w:p w14:paraId="2915DF67" w14:textId="77777777" w:rsidR="004F33DE" w:rsidRDefault="006F290D" w:rsidP="00696CFE">
                          <w:pPr>
                            <w:spacing w:after="0" w:line="240" w:lineRule="auto"/>
                            <w:jc w:val="right"/>
                            <w:rPr>
                              <w:color w:val="002060"/>
                            </w:rPr>
                          </w:pPr>
                          <w:r w:rsidRPr="00377B77">
                            <w:rPr>
                              <w:b/>
                              <w:color w:val="002060"/>
                            </w:rPr>
                            <w:t>Email:</w:t>
                          </w:r>
                          <w:r>
                            <w:rPr>
                              <w:color w:val="002060"/>
                            </w:rPr>
                            <w:t xml:space="preserve"> admin@jctr</w:t>
                          </w:r>
                          <w:r w:rsidRPr="00377B77">
                            <w:rPr>
                              <w:color w:val="002060"/>
                            </w:rPr>
                            <w:t xml:space="preserve">.org.zm </w:t>
                          </w:r>
                        </w:p>
                        <w:p w14:paraId="4728437E" w14:textId="77777777" w:rsidR="004F33DE" w:rsidRDefault="006F290D" w:rsidP="00696CFE">
                          <w:pPr>
                            <w:spacing w:after="0" w:line="240" w:lineRule="auto"/>
                            <w:jc w:val="right"/>
                            <w:rPr>
                              <w:color w:val="002060"/>
                            </w:rPr>
                          </w:pPr>
                          <w:r>
                            <w:rPr>
                              <w:color w:val="002060"/>
                            </w:rPr>
                            <w:t>www.jctr.org.zm</w:t>
                          </w:r>
                        </w:p>
                        <w:p w14:paraId="6EB200C7" w14:textId="77777777" w:rsidR="004F33DE" w:rsidRPr="00377B77" w:rsidRDefault="006F290D" w:rsidP="00696CFE">
                          <w:pPr>
                            <w:spacing w:after="0" w:line="240" w:lineRule="auto"/>
                            <w:jc w:val="right"/>
                            <w:rPr>
                              <w:color w:val="002060"/>
                            </w:rPr>
                          </w:pPr>
                          <w:r w:rsidRPr="00377B77">
                            <w:rPr>
                              <w:color w:val="002060"/>
                            </w:rPr>
                            <w:t xml:space="preserve"> </w:t>
                          </w:r>
                          <w:r w:rsidRPr="00377B77">
                            <w:rPr>
                              <w:b/>
                              <w:color w:val="002060"/>
                            </w:rPr>
                            <w:t>Tel:</w:t>
                          </w:r>
                          <w:r w:rsidRPr="00377B77">
                            <w:rPr>
                              <w:color w:val="002060"/>
                            </w:rPr>
                            <w:t xml:space="preserve"> +260 211 290410 </w:t>
                          </w:r>
                          <w:r w:rsidRPr="00377B77">
                            <w:rPr>
                              <w:b/>
                              <w:color w:val="002060"/>
                            </w:rPr>
                            <w:t>|</w:t>
                          </w:r>
                          <w:r w:rsidRPr="00377B77">
                            <w:rPr>
                              <w:color w:val="002060"/>
                            </w:rPr>
                            <w:t xml:space="preserve"> </w:t>
                          </w:r>
                          <w:r w:rsidRPr="00377B77">
                            <w:rPr>
                              <w:b/>
                              <w:color w:val="002060"/>
                            </w:rPr>
                            <w:t>Fax:</w:t>
                          </w:r>
                          <w:r w:rsidRPr="00377B77">
                            <w:rPr>
                              <w:color w:val="002060"/>
                            </w:rPr>
                            <w:t xml:space="preserve"> +260 211 290759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B8BD99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213pt;margin-top:12.25pt;width:312pt;height:8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" stroked="f">
              <v:textbox>
                <w:txbxContent>
                  <w:p w14:paraId="31CC3DF4" w14:textId="77777777" w:rsidR="004F33DE" w:rsidRPr="006751B9" w:rsidRDefault="006F290D" w:rsidP="002B6F44">
                    <w:pPr>
                      <w:spacing w:after="0" w:line="240" w:lineRule="auto"/>
                      <w:jc w:val="right"/>
                      <w:rPr>
                        <w:b/>
                        <w:color w:val="002060"/>
                      </w:rPr>
                    </w:pPr>
                    <w:r w:rsidRPr="006751B9">
                      <w:rPr>
                        <w:b/>
                        <w:color w:val="002060"/>
                      </w:rPr>
                      <w:t>JESUIT CENTRE FOR THEOLOGICAL REFLECTION</w:t>
                    </w:r>
                  </w:p>
                  <w:p w14:paraId="0371755D" w14:textId="77777777" w:rsidR="004F33DE" w:rsidRDefault="006F290D" w:rsidP="002B6F44">
                    <w:pPr>
                      <w:spacing w:after="0" w:line="240" w:lineRule="auto"/>
                      <w:jc w:val="right"/>
                      <w:rPr>
                        <w:color w:val="002060"/>
                      </w:rPr>
                    </w:pPr>
                    <w:r w:rsidRPr="00377B77">
                      <w:rPr>
                        <w:color w:val="002060"/>
                      </w:rPr>
                      <w:t>3813 Martin Mwamba Road</w:t>
                    </w:r>
                    <w:r>
                      <w:rPr>
                        <w:color w:val="002060"/>
                      </w:rPr>
                      <w:t>,</w:t>
                    </w:r>
                    <w:r w:rsidRPr="00377B77">
                      <w:rPr>
                        <w:color w:val="002060"/>
                      </w:rPr>
                      <w:t xml:space="preserve"> Olympia</w:t>
                    </w:r>
                    <w:r>
                      <w:rPr>
                        <w:color w:val="002060"/>
                      </w:rPr>
                      <w:t xml:space="preserve"> Park</w:t>
                    </w:r>
                  </w:p>
                  <w:p w14:paraId="32B01B58" w14:textId="77777777" w:rsidR="004F33DE" w:rsidRPr="00377B77" w:rsidRDefault="006F290D" w:rsidP="00696CFE">
                    <w:pPr>
                      <w:spacing w:after="0" w:line="240" w:lineRule="auto"/>
                      <w:jc w:val="right"/>
                      <w:rPr>
                        <w:color w:val="002060"/>
                      </w:rPr>
                    </w:pPr>
                    <w:r w:rsidRPr="00377B77">
                      <w:rPr>
                        <w:color w:val="002060"/>
                      </w:rPr>
                      <w:t>P.O Box 37774</w:t>
                    </w:r>
                    <w:r>
                      <w:rPr>
                        <w:color w:val="002060"/>
                      </w:rPr>
                      <w:t>, 10101</w:t>
                    </w:r>
                    <w:r w:rsidRPr="00377B77">
                      <w:rPr>
                        <w:color w:val="002060"/>
                      </w:rPr>
                      <w:t xml:space="preserve"> Lusaka</w:t>
                    </w:r>
                    <w:r>
                      <w:rPr>
                        <w:color w:val="002060"/>
                      </w:rPr>
                      <w:t>,</w:t>
                    </w:r>
                    <w:r w:rsidRPr="00377B77">
                      <w:rPr>
                        <w:color w:val="002060"/>
                      </w:rPr>
                      <w:t xml:space="preserve"> Zambia</w:t>
                    </w:r>
                  </w:p>
                  <w:p w14:paraId="2915DF67" w14:textId="77777777" w:rsidR="004F33DE" w:rsidRDefault="006F290D" w:rsidP="00696CFE">
                    <w:pPr>
                      <w:spacing w:after="0" w:line="240" w:lineRule="auto"/>
                      <w:jc w:val="right"/>
                      <w:rPr>
                        <w:color w:val="002060"/>
                      </w:rPr>
                    </w:pPr>
                    <w:r w:rsidRPr="00377B77">
                      <w:rPr>
                        <w:b/>
                        <w:color w:val="002060"/>
                      </w:rPr>
                      <w:t>Email:</w:t>
                    </w:r>
                    <w:r>
                      <w:rPr>
                        <w:color w:val="002060"/>
                      </w:rPr>
                      <w:t xml:space="preserve"> admin@jctr</w:t>
                    </w:r>
                    <w:r w:rsidRPr="00377B77">
                      <w:rPr>
                        <w:color w:val="002060"/>
                      </w:rPr>
                      <w:t xml:space="preserve">.org.zm </w:t>
                    </w:r>
                  </w:p>
                  <w:p w14:paraId="4728437E" w14:textId="77777777" w:rsidR="004F33DE" w:rsidRDefault="006F290D" w:rsidP="00696CFE">
                    <w:pPr>
                      <w:spacing w:after="0" w:line="240" w:lineRule="auto"/>
                      <w:jc w:val="right"/>
                      <w:rPr>
                        <w:color w:val="002060"/>
                      </w:rPr>
                    </w:pPr>
                    <w:r>
                      <w:rPr>
                        <w:color w:val="002060"/>
                      </w:rPr>
                      <w:t>www.jctr.org.zm</w:t>
                    </w:r>
                  </w:p>
                  <w:p w14:paraId="6EB200C7" w14:textId="77777777" w:rsidR="004F33DE" w:rsidRPr="00377B77" w:rsidRDefault="006F290D" w:rsidP="00696CFE">
                    <w:pPr>
                      <w:spacing w:after="0" w:line="240" w:lineRule="auto"/>
                      <w:jc w:val="right"/>
                      <w:rPr>
                        <w:color w:val="002060"/>
                      </w:rPr>
                    </w:pPr>
                    <w:r w:rsidRPr="00377B77">
                      <w:rPr>
                        <w:color w:val="002060"/>
                      </w:rPr>
                      <w:t xml:space="preserve"> </w:t>
                    </w:r>
                    <w:r w:rsidRPr="00377B77">
                      <w:rPr>
                        <w:b/>
                        <w:color w:val="002060"/>
                      </w:rPr>
                      <w:t>Tel:</w:t>
                    </w:r>
                    <w:r w:rsidRPr="00377B77">
                      <w:rPr>
                        <w:color w:val="002060"/>
                      </w:rPr>
                      <w:t xml:space="preserve"> +260 211 290410 </w:t>
                    </w:r>
                    <w:r w:rsidRPr="00377B77">
                      <w:rPr>
                        <w:b/>
                        <w:color w:val="002060"/>
                      </w:rPr>
                      <w:t>|</w:t>
                    </w:r>
                    <w:r w:rsidRPr="00377B77">
                      <w:rPr>
                        <w:color w:val="002060"/>
                      </w:rPr>
                      <w:t xml:space="preserve"> </w:t>
                    </w:r>
                    <w:r w:rsidRPr="00377B77">
                      <w:rPr>
                        <w:b/>
                        <w:color w:val="002060"/>
                      </w:rPr>
                      <w:t>Fax:</w:t>
                    </w:r>
                    <w:r w:rsidRPr="00377B77">
                      <w:rPr>
                        <w:color w:val="002060"/>
                      </w:rPr>
                      <w:t xml:space="preserve"> +260 211 290759</w:t>
                    </w:r>
                  </w:p>
                </w:txbxContent>
              </v:textbox>
            </v:shape>
          </w:pict>
        </mc:Fallback>
      </mc:AlternateContent>
    </w:r>
    <w:r w:rsidRPr="003A7E26"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3111561" wp14:editId="316DE881">
              <wp:simplePos x="0" y="0"/>
              <wp:positionH relativeFrom="column">
                <wp:posOffset>-593725</wp:posOffset>
              </wp:positionH>
              <wp:positionV relativeFrom="paragraph">
                <wp:posOffset>1411605</wp:posOffset>
              </wp:positionV>
              <wp:extent cx="7362825" cy="0"/>
              <wp:effectExtent l="0" t="0" r="28575" b="19050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362825" cy="0"/>
                      </a:xfrm>
                      <a:prstGeom prst="line">
                        <a:avLst/>
                      </a:prstGeom>
                      <a:noFill/>
                      <a:ln w="22225">
                        <a:solidFill>
                          <a:srgbClr val="4579B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426F9F" id="Straight Connector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6.75pt,111.15pt" to="533pt,1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" strokecolor="#4579b8" strokeweight="1.75pt"/>
          </w:pict>
        </mc:Fallback>
      </mc:AlternateContent>
    </w:r>
    <w:r w:rsidRPr="0059609F">
      <w:rPr>
        <w:noProof/>
        <w:lang w:val="en-US"/>
      </w:rPr>
      <w:drawing>
        <wp:inline distT="0" distB="0" distL="0" distR="0" wp14:anchorId="607D7487" wp14:editId="47EC4CD0">
          <wp:extent cx="1876425" cy="1371600"/>
          <wp:effectExtent l="0" t="0" r="9525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77B77">
      <w:rPr>
        <w:noProof/>
        <w:lang w:eastAsia="en-GB"/>
      </w:rPr>
      <w:t xml:space="preserve"> </w:t>
    </w:r>
  </w:p>
  <w:p w14:paraId="558BA9C2" w14:textId="77777777" w:rsidR="004F33DE" w:rsidRDefault="00F1155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056F80"/>
    <w:multiLevelType w:val="multilevel"/>
    <w:tmpl w:val="BE10E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CTR SED1">
    <w15:presenceInfo w15:providerId="None" w15:userId="JCTR SED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90D"/>
    <w:rsid w:val="00013124"/>
    <w:rsid w:val="00013F74"/>
    <w:rsid w:val="00016140"/>
    <w:rsid w:val="000A6D59"/>
    <w:rsid w:val="000B4596"/>
    <w:rsid w:val="000C6522"/>
    <w:rsid w:val="000E5CD7"/>
    <w:rsid w:val="001338BE"/>
    <w:rsid w:val="001809C7"/>
    <w:rsid w:val="00186075"/>
    <w:rsid w:val="001B4CDB"/>
    <w:rsid w:val="001D2152"/>
    <w:rsid w:val="0025485A"/>
    <w:rsid w:val="002E7E58"/>
    <w:rsid w:val="00310345"/>
    <w:rsid w:val="00372A22"/>
    <w:rsid w:val="003A3862"/>
    <w:rsid w:val="003F257B"/>
    <w:rsid w:val="00532F5A"/>
    <w:rsid w:val="00535FFB"/>
    <w:rsid w:val="00545337"/>
    <w:rsid w:val="0055275D"/>
    <w:rsid w:val="00614757"/>
    <w:rsid w:val="00673499"/>
    <w:rsid w:val="00693C98"/>
    <w:rsid w:val="006F290D"/>
    <w:rsid w:val="00750111"/>
    <w:rsid w:val="008065A0"/>
    <w:rsid w:val="0083245F"/>
    <w:rsid w:val="008333CF"/>
    <w:rsid w:val="00851370"/>
    <w:rsid w:val="00853EE8"/>
    <w:rsid w:val="00962836"/>
    <w:rsid w:val="009705A8"/>
    <w:rsid w:val="00992D61"/>
    <w:rsid w:val="00B12D4E"/>
    <w:rsid w:val="00B30A30"/>
    <w:rsid w:val="00B637A1"/>
    <w:rsid w:val="00BD17B6"/>
    <w:rsid w:val="00BE15D1"/>
    <w:rsid w:val="00BF0988"/>
    <w:rsid w:val="00C11AC0"/>
    <w:rsid w:val="00C34394"/>
    <w:rsid w:val="00D35E54"/>
    <w:rsid w:val="00DA5296"/>
    <w:rsid w:val="00DB5D44"/>
    <w:rsid w:val="00E00EF4"/>
    <w:rsid w:val="00E21973"/>
    <w:rsid w:val="00E2329E"/>
    <w:rsid w:val="00E4066F"/>
    <w:rsid w:val="00E45E8D"/>
    <w:rsid w:val="00E66780"/>
    <w:rsid w:val="00E77DD7"/>
    <w:rsid w:val="00EE6247"/>
    <w:rsid w:val="00EF2056"/>
    <w:rsid w:val="00F11558"/>
    <w:rsid w:val="00FB3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76397"/>
  <w15:chartTrackingRefBased/>
  <w15:docId w15:val="{8377826F-824E-4F73-A220-BB9A3510F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290D"/>
    <w:pPr>
      <w:spacing w:after="200" w:line="276" w:lineRule="auto"/>
    </w:pPr>
    <w:rPr>
      <w:rFonts w:ascii="Calibri" w:eastAsia="Calibri" w:hAnsi="Calibri" w:cs="Times New Roman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29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6D5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290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F29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290D"/>
    <w:rPr>
      <w:rFonts w:ascii="Calibri" w:eastAsia="Calibri" w:hAnsi="Calibri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F29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290D"/>
    <w:rPr>
      <w:rFonts w:ascii="Calibri" w:eastAsia="Calibri" w:hAnsi="Calibri" w:cs="Times New Roman"/>
      <w:lang w:val="en-GB"/>
    </w:rPr>
  </w:style>
  <w:style w:type="character" w:styleId="Hyperlink">
    <w:name w:val="Hyperlink"/>
    <w:basedOn w:val="DefaultParagraphFont"/>
    <w:uiPriority w:val="99"/>
    <w:unhideWhenUsed/>
    <w:rsid w:val="006F290D"/>
    <w:rPr>
      <w:color w:val="0000FF"/>
      <w:u w:val="single"/>
    </w:rPr>
  </w:style>
  <w:style w:type="character" w:styleId="CommentReference">
    <w:name w:val="annotation reference"/>
    <w:uiPriority w:val="99"/>
    <w:semiHidden/>
    <w:rsid w:val="006F29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F290D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290D"/>
    <w:rPr>
      <w:rFonts w:ascii="Times New Roman" w:eastAsia="Times New Roman" w:hAnsi="Times New Roman" w:cs="Times New Roman"/>
      <w:sz w:val="20"/>
      <w:szCs w:val="20"/>
    </w:rPr>
  </w:style>
  <w:style w:type="character" w:styleId="IntenseEmphasis">
    <w:name w:val="Intense Emphasis"/>
    <w:basedOn w:val="DefaultParagraphFont"/>
    <w:uiPriority w:val="21"/>
    <w:qFormat/>
    <w:rsid w:val="006F290D"/>
    <w:rPr>
      <w:i/>
      <w:iCs/>
      <w:color w:val="5B9BD5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29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90D"/>
    <w:rPr>
      <w:rFonts w:ascii="Segoe UI" w:eastAsia="Calibri" w:hAnsi="Segoe UI" w:cs="Segoe UI"/>
      <w:sz w:val="18"/>
      <w:szCs w:val="18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3F74"/>
    <w:pPr>
      <w:spacing w:after="200"/>
    </w:pPr>
    <w:rPr>
      <w:rFonts w:ascii="Calibri" w:eastAsia="Calibri" w:hAnsi="Calibr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3F74"/>
    <w:rPr>
      <w:rFonts w:ascii="Calibri" w:eastAsia="Calibri" w:hAnsi="Calibri" w:cs="Times New Roman"/>
      <w:b/>
      <w:bCs/>
      <w:sz w:val="20"/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8607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86075"/>
    <w:rPr>
      <w:rFonts w:ascii="Calibri" w:eastAsia="Calibri" w:hAnsi="Calibri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186075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6D5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GB"/>
    </w:rPr>
  </w:style>
  <w:style w:type="character" w:customStyle="1" w:styleId="d2edcug0">
    <w:name w:val="d2edcug0"/>
    <w:basedOn w:val="DefaultParagraphFont"/>
    <w:rsid w:val="000A6D59"/>
  </w:style>
  <w:style w:type="character" w:customStyle="1" w:styleId="gpro0wi8">
    <w:name w:val="gpro0wi8"/>
    <w:basedOn w:val="DefaultParagraphFont"/>
    <w:rsid w:val="000A6D59"/>
  </w:style>
  <w:style w:type="character" w:customStyle="1" w:styleId="pcp91wgn">
    <w:name w:val="pcp91wgn"/>
    <w:basedOn w:val="DefaultParagraphFont"/>
    <w:rsid w:val="000A6D59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0A6D5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GB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0A6D59"/>
    <w:rPr>
      <w:rFonts w:ascii="Arial" w:eastAsia="Times New Roman" w:hAnsi="Arial" w:cs="Arial"/>
      <w:vanish/>
      <w:sz w:val="16"/>
      <w:szCs w:val="16"/>
      <w:lang w:val="en-GB" w:eastAsia="en-GB"/>
    </w:rPr>
  </w:style>
  <w:style w:type="paragraph" w:customStyle="1" w:styleId="hcukyx3x">
    <w:name w:val="hcukyx3x"/>
    <w:basedOn w:val="Normal"/>
    <w:rsid w:val="000A6D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0A6D5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GB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0A6D59"/>
    <w:rPr>
      <w:rFonts w:ascii="Arial" w:eastAsia="Times New Roman" w:hAnsi="Arial" w:cs="Arial"/>
      <w:vanish/>
      <w:sz w:val="16"/>
      <w:szCs w:val="16"/>
      <w:lang w:val="en-GB" w:eastAsia="en-GB"/>
    </w:rPr>
  </w:style>
  <w:style w:type="character" w:customStyle="1" w:styleId="nc684nl6">
    <w:name w:val="nc684nl6"/>
    <w:basedOn w:val="DefaultParagraphFont"/>
    <w:rsid w:val="000A6D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49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93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5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40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43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751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035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732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866566">
                                      <w:marLeft w:val="-120"/>
                                      <w:marRight w:val="-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151254">
                                          <w:marLeft w:val="120"/>
                                          <w:marRight w:val="12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33433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97402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58348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26621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18574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71769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74186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183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95190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08307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66153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04284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46555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331788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121769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30436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702899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1938579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1566452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0467219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2578903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75"/>
                                                                                                                              <w:marBottom w:val="7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8175648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12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809069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13325505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7796846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92002340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67896941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4337562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842202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0951759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204256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1538455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48165392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86116239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95841543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835460391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2319222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35969784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5223963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615401922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68566745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12434737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501778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1757173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8915596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1661564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3303948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5192075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63344467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932916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3122945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8094376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320335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7037124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10888605">
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<w:marRight w:val="24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18629022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35385016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single" w:sz="2" w:space="0" w:color="auto"/>
                                                                                                                                                <w:left w:val="single" w:sz="2" w:space="0" w:color="auto"/>
                                                                                                                                                <w:bottom w:val="single" w:sz="2" w:space="0" w:color="auto"/>
                                                                                                                                                <w:right w:val="single" w:sz="2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1991979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single" w:sz="2" w:space="0" w:color="auto"/>
                                                                                                                                                <w:left w:val="single" w:sz="2" w:space="0" w:color="auto"/>
                                                                                                                                                <w:bottom w:val="single" w:sz="2" w:space="0" w:color="auto"/>
                                                                                                                                                <w:right w:val="single" w:sz="2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00683312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81340435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8900546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98451627">
                                                                                                                                              <w:marLeft w:val="105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12080214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auto"/>
                                                                                                                                                    <w:left w:val="single" w:sz="2" w:space="0" w:color="auto"/>
                                                                                                                                                    <w:bottom w:val="single" w:sz="2" w:space="0" w:color="auto"/>
                                                                                                                                                    <w:right w:val="single" w:sz="2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95473403">
                                                                                                                                  <w:marLeft w:val="180"/>
                                                                                                                                  <w:marRight w:val="18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7345338">
                                                                                                                                      <w:marLeft w:val="-30"/>
                                                                                                                                      <w:marRight w:val="-3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4560192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61555136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single" w:sz="2" w:space="0" w:color="auto"/>
                                                                                                                                                <w:left w:val="single" w:sz="2" w:space="0" w:color="auto"/>
                                                                                                                                                <w:bottom w:val="single" w:sz="2" w:space="0" w:color="auto"/>
                                                                                                                                                <w:right w:val="single" w:sz="2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13805880">
                                                                                                                                                  <w:marLeft w:val="-60"/>
                                                                                                                                                  <w:marRight w:val="-6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119829796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4138881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64777598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single" w:sz="2" w:space="0" w:color="auto"/>
                                                                                                                                                <w:left w:val="single" w:sz="2" w:space="0" w:color="auto"/>
                                                                                                                                                <w:bottom w:val="single" w:sz="2" w:space="0" w:color="auto"/>
                                                                                                                                                <w:right w:val="single" w:sz="2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018799890">
                                                                                                                                                  <w:marLeft w:val="-60"/>
                                                                                                                                                  <w:marRight w:val="-6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922759882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11609823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3538489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single" w:sz="2" w:space="0" w:color="auto"/>
                                                                                                                                                <w:left w:val="single" w:sz="2" w:space="0" w:color="auto"/>
                                                                                                                                                <w:bottom w:val="single" w:sz="2" w:space="0" w:color="auto"/>
                                                                                                                                                <w:right w:val="single" w:sz="2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834226268">
                                                                                                                                                  <w:marLeft w:val="-60"/>
                                                                                                                                                  <w:marRight w:val="-6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85100663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  <w:div w:id="478930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6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2640707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10575664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90"/>
                                                                                                                                  <w:marTop w:val="3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2155659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auto"/>
                                                                                                                                        <w:left w:val="single" w:sz="2" w:space="0" w:color="auto"/>
                                                                                                                                        <w:bottom w:val="single" w:sz="2" w:space="0" w:color="auto"/>
                                                                                                                                        <w:right w:val="single" w:sz="2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49692230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64739303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92290756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81533702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5915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8854471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815959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41782320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09343352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27005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5209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2492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3470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5467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78687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96312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91777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20607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333973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598113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271566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7895426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5449898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18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0591047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12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D9B330-EB41-4B4D-976D-3D9956248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726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 account</cp:lastModifiedBy>
  <cp:revision>2</cp:revision>
  <dcterms:created xsi:type="dcterms:W3CDTF">2021-09-07T09:36:00Z</dcterms:created>
  <dcterms:modified xsi:type="dcterms:W3CDTF">2021-09-07T09:36:00Z</dcterms:modified>
</cp:coreProperties>
</file>